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265D1" w:rsidR="00D43BC9" w:rsidP="00FE6197" w:rsidRDefault="00D72AB4" w14:paraId="457EEA0C" w14:textId="11E04BD5">
      <w:pPr>
        <w:pStyle w:val="Naslov3"/>
        <w:spacing w:before="0" w:after="0"/>
        <w:jc w:val="center"/>
        <w:rPr>
          <w:rFonts w:ascii="Arial" w:hAnsi="Arial" w:cs="Arial"/>
          <w:sz w:val="24"/>
          <w:szCs w:val="20"/>
        </w:rPr>
      </w:pPr>
      <w:r w:rsidRPr="008265D1">
        <w:rPr>
          <w:rFonts w:ascii="Arial" w:hAnsi="Arial" w:cs="Arial"/>
          <w:sz w:val="24"/>
          <w:szCs w:val="20"/>
        </w:rPr>
        <w:t xml:space="preserve">PRILOGA </w:t>
      </w:r>
      <w:r w:rsidR="009C4D16">
        <w:rPr>
          <w:rFonts w:ascii="Arial" w:hAnsi="Arial" w:cs="Arial"/>
          <w:sz w:val="24"/>
          <w:szCs w:val="20"/>
        </w:rPr>
        <w:t>2</w:t>
      </w:r>
      <w:r w:rsidRPr="008265D1" w:rsidR="0012512A">
        <w:rPr>
          <w:rFonts w:ascii="Arial" w:hAnsi="Arial" w:cs="Arial"/>
          <w:sz w:val="24"/>
          <w:szCs w:val="20"/>
        </w:rPr>
        <w:t>:</w:t>
      </w:r>
      <w:r w:rsidRPr="008265D1" w:rsidR="00FF0271">
        <w:rPr>
          <w:rFonts w:ascii="Arial" w:hAnsi="Arial" w:cs="Arial"/>
          <w:sz w:val="24"/>
          <w:szCs w:val="20"/>
        </w:rPr>
        <w:t xml:space="preserve"> </w:t>
      </w:r>
      <w:r w:rsidRPr="008265D1">
        <w:rPr>
          <w:rFonts w:ascii="Arial" w:hAnsi="Arial" w:cs="Arial"/>
          <w:sz w:val="24"/>
          <w:szCs w:val="20"/>
        </w:rPr>
        <w:t>Varovanje osebnih podatkov</w:t>
      </w:r>
      <w:r w:rsidRPr="008265D1" w:rsidR="001D3474">
        <w:rPr>
          <w:rFonts w:ascii="Arial" w:hAnsi="Arial" w:eastAsia="MS Mincho" w:cs="Arial"/>
          <w:bCs w:val="0"/>
          <w:sz w:val="24"/>
          <w:szCs w:val="20"/>
        </w:rPr>
        <w:t xml:space="preserve"> </w:t>
      </w:r>
      <w:r w:rsidRPr="008265D1" w:rsidR="001D3474">
        <w:rPr>
          <w:rFonts w:ascii="Arial" w:hAnsi="Arial" w:cs="Arial"/>
          <w:sz w:val="24"/>
          <w:szCs w:val="20"/>
        </w:rPr>
        <w:t>na ravni izvedbe javnega razpisa</w:t>
      </w:r>
    </w:p>
    <w:p w:rsidRPr="00FE6197" w:rsidR="00864D9A" w:rsidP="00FE6197" w:rsidRDefault="00864D9A" w14:paraId="08AED5F0" w14:textId="77777777">
      <w:pPr>
        <w:spacing w:after="0"/>
        <w:rPr>
          <w:rFonts w:ascii="Arial" w:hAnsi="Arial" w:cs="Arial"/>
          <w:sz w:val="20"/>
          <w:szCs w:val="20"/>
        </w:rPr>
      </w:pPr>
    </w:p>
    <w:p w:rsidRPr="00FE6197" w:rsidR="00FE6197" w:rsidP="00FE6197" w:rsidRDefault="00FE6197" w14:paraId="7A7162C0" w14:textId="77777777">
      <w:pPr>
        <w:spacing w:after="0"/>
        <w:rPr>
          <w:rFonts w:ascii="Arial" w:hAnsi="Arial" w:cs="Arial"/>
          <w:sz w:val="20"/>
          <w:szCs w:val="20"/>
        </w:rPr>
      </w:pPr>
    </w:p>
    <w:p w:rsidRPr="00EB7EAA" w:rsidR="00EB73BE" w:rsidP="00FE6197" w:rsidRDefault="00843D0D" w14:paraId="06E13A60" w14:textId="13863738">
      <w:pPr>
        <w:pStyle w:val="TEKST"/>
        <w:spacing w:line="276" w:lineRule="auto"/>
        <w:jc w:val="center"/>
        <w:rPr>
          <w:rStyle w:val="normaltextrun"/>
          <w:rFonts w:ascii="Calibri" w:hAnsi="Calibri" w:cs="Calibri"/>
          <w:color w:val="000000"/>
          <w:sz w:val="24"/>
          <w:szCs w:val="24"/>
          <w:shd w:val="clear" w:color="auto" w:fill="FFFFFF"/>
        </w:rPr>
      </w:pPr>
      <w:r w:rsidRPr="00EB7EAA">
        <w:rPr>
          <w:rFonts w:ascii="Arial" w:hAnsi="Arial" w:eastAsia="MS Mincho" w:cs="Arial"/>
          <w:b/>
          <w:bCs/>
          <w:sz w:val="28"/>
          <w:szCs w:val="28"/>
        </w:rPr>
        <w:t>»Navidezna, obogatena in razširjena resničnost v izobraževanju«</w:t>
      </w:r>
    </w:p>
    <w:p w:rsidRPr="00FE6197" w:rsidR="0063545E" w:rsidP="00FE6197" w:rsidRDefault="0063545E" w14:paraId="5EF3F11D" w14:textId="77777777">
      <w:pPr>
        <w:pStyle w:val="TEKST"/>
        <w:spacing w:line="276" w:lineRule="auto"/>
        <w:rPr>
          <w:rStyle w:val="normaltextrun"/>
          <w:rFonts w:ascii="Calibri" w:hAnsi="Calibri" w:cs="Calibri"/>
          <w:color w:val="000000"/>
          <w:sz w:val="20"/>
          <w:szCs w:val="20"/>
          <w:shd w:val="clear" w:color="auto" w:fill="FFFFFF"/>
        </w:rPr>
      </w:pPr>
    </w:p>
    <w:p w:rsidR="00EB73BE" w:rsidP="00FE6197" w:rsidRDefault="00EB73BE" w14:paraId="6FCC401F" w14:textId="77777777">
      <w:pPr>
        <w:pStyle w:val="TEKST"/>
        <w:spacing w:line="276" w:lineRule="auto"/>
        <w:rPr>
          <w:rFonts w:ascii="Arial" w:hAnsi="Arial" w:eastAsia="MS Mincho" w:cs="Arial"/>
          <w:b/>
          <w:sz w:val="20"/>
          <w:szCs w:val="20"/>
        </w:rPr>
      </w:pPr>
    </w:p>
    <w:p w:rsidRPr="00D72AB4" w:rsidR="00D72AB4" w:rsidP="00FE6197" w:rsidRDefault="005349BD" w14:paraId="0AB509EE" w14:textId="15C22C58">
      <w:pPr>
        <w:pStyle w:val="TEKST"/>
        <w:spacing w:line="276" w:lineRule="auto"/>
        <w:rPr>
          <w:rFonts w:ascii="Arial" w:hAnsi="Arial" w:eastAsia="MS Mincho" w:cs="Arial"/>
          <w:b/>
          <w:sz w:val="20"/>
          <w:szCs w:val="20"/>
        </w:rPr>
      </w:pPr>
      <w:r>
        <w:rPr>
          <w:rFonts w:ascii="Arial" w:hAnsi="Arial" w:eastAsia="MS Mincho" w:cs="Arial"/>
          <w:b/>
          <w:sz w:val="20"/>
          <w:szCs w:val="20"/>
        </w:rPr>
        <w:t>Uvod</w:t>
      </w:r>
    </w:p>
    <w:p w:rsidRPr="00D72AB4" w:rsidR="00D72AB4" w:rsidP="00FE6197" w:rsidRDefault="00D72AB4" w14:paraId="5E4AACE7" w14:textId="77777777">
      <w:pPr>
        <w:pStyle w:val="TEKST"/>
        <w:spacing w:line="276" w:lineRule="auto"/>
        <w:rPr>
          <w:rFonts w:ascii="Arial" w:hAnsi="Arial" w:eastAsia="MS Mincho" w:cs="Arial"/>
          <w:sz w:val="20"/>
          <w:szCs w:val="20"/>
        </w:rPr>
      </w:pPr>
    </w:p>
    <w:p w:rsidR="007A41CF" w:rsidP="00FE6197" w:rsidRDefault="00D72AB4" w14:paraId="71D7F1A8" w14:textId="77777777">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Varovanje osebnih podatkov bo </w:t>
      </w:r>
      <w:r w:rsidR="00547413">
        <w:rPr>
          <w:rFonts w:ascii="Arial" w:hAnsi="Arial" w:eastAsia="MS Mincho" w:cs="Arial"/>
          <w:sz w:val="20"/>
          <w:szCs w:val="20"/>
        </w:rPr>
        <w:t>zagotovljeno v skladu z veljavnimi predpisi</w:t>
      </w:r>
      <w:r w:rsidR="007A41CF">
        <w:rPr>
          <w:rFonts w:ascii="Arial" w:hAnsi="Arial" w:eastAsia="MS Mincho" w:cs="Arial"/>
          <w:sz w:val="20"/>
          <w:szCs w:val="20"/>
        </w:rPr>
        <w:t>:</w:t>
      </w:r>
    </w:p>
    <w:p w:rsidR="007A41CF" w:rsidP="00FE6197" w:rsidRDefault="00D72AB4" w14:paraId="045EAEC6" w14:textId="77777777">
      <w:pPr>
        <w:pStyle w:val="TEKST"/>
        <w:numPr>
          <w:ilvl w:val="0"/>
          <w:numId w:val="8"/>
        </w:numPr>
        <w:spacing w:line="276" w:lineRule="auto"/>
        <w:ind w:left="567" w:hanging="283"/>
        <w:rPr>
          <w:rFonts w:ascii="Arial" w:hAnsi="Arial" w:eastAsia="MS Mincho" w:cs="Arial"/>
          <w:sz w:val="20"/>
          <w:szCs w:val="20"/>
        </w:rPr>
      </w:pPr>
      <w:r w:rsidRPr="46F296C1">
        <w:rPr>
          <w:rFonts w:ascii="Arial" w:hAnsi="Arial" w:eastAsia="MS Mincho" w:cs="Arial"/>
          <w:sz w:val="20"/>
          <w:szCs w:val="20"/>
        </w:rPr>
        <w:t>Uredb</w:t>
      </w:r>
      <w:r w:rsidRPr="46F296C1" w:rsidR="00413138">
        <w:rPr>
          <w:rFonts w:ascii="Arial" w:hAnsi="Arial" w:eastAsia="MS Mincho" w:cs="Arial"/>
          <w:sz w:val="20"/>
          <w:szCs w:val="20"/>
        </w:rPr>
        <w:t>o</w:t>
      </w:r>
      <w:r w:rsidRPr="46F296C1">
        <w:rPr>
          <w:rFonts w:ascii="Arial" w:hAnsi="Arial" w:eastAsia="MS Mincho"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w:t>
      </w:r>
      <w:r w:rsidRPr="46F296C1" w:rsidR="00413138">
        <w:rPr>
          <w:rFonts w:ascii="Arial" w:hAnsi="Arial" w:eastAsia="MS Mincho" w:cs="Arial"/>
          <w:sz w:val="20"/>
          <w:szCs w:val="20"/>
        </w:rPr>
        <w:t>Splošna uredba o varstvu podatkov</w:t>
      </w:r>
      <w:r w:rsidRPr="46F296C1">
        <w:rPr>
          <w:rFonts w:ascii="Arial" w:hAnsi="Arial" w:eastAsia="MS Mincho" w:cs="Arial"/>
          <w:sz w:val="20"/>
          <w:szCs w:val="20"/>
        </w:rPr>
        <w:t>)</w:t>
      </w:r>
      <w:r w:rsidRPr="46F296C1" w:rsidR="00413138">
        <w:rPr>
          <w:rFonts w:ascii="Arial" w:hAnsi="Arial" w:eastAsia="MS Mincho" w:cs="Arial"/>
          <w:sz w:val="20"/>
          <w:szCs w:val="20"/>
        </w:rPr>
        <w:t xml:space="preserve">, </w:t>
      </w:r>
    </w:p>
    <w:p w:rsidRPr="00C3589F" w:rsidR="00C3589F" w:rsidP="00FE6197" w:rsidRDefault="00C3589F" w14:paraId="3F639568" w14:textId="77777777">
      <w:pPr>
        <w:pStyle w:val="TEKST"/>
        <w:numPr>
          <w:ilvl w:val="0"/>
          <w:numId w:val="8"/>
        </w:numPr>
        <w:spacing w:line="276" w:lineRule="auto"/>
        <w:ind w:left="567" w:hanging="283"/>
        <w:rPr>
          <w:rFonts w:ascii="Arial" w:hAnsi="Arial" w:eastAsia="MS Mincho" w:cs="Arial"/>
          <w:sz w:val="20"/>
          <w:szCs w:val="20"/>
        </w:rPr>
      </w:pPr>
      <w:r w:rsidRPr="46F296C1">
        <w:rPr>
          <w:rFonts w:ascii="Arial" w:hAnsi="Arial" w:eastAsia="MS Mincho" w:cs="Arial"/>
          <w:sz w:val="20"/>
          <w:szCs w:val="20"/>
        </w:rPr>
        <w:t>Uredba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p>
    <w:p w:rsidR="00C3589F" w:rsidP="00FE6197" w:rsidRDefault="00C3589F" w14:paraId="6A678873" w14:textId="77777777">
      <w:pPr>
        <w:pStyle w:val="TEKST"/>
        <w:numPr>
          <w:ilvl w:val="0"/>
          <w:numId w:val="8"/>
        </w:numPr>
        <w:spacing w:line="276" w:lineRule="auto"/>
        <w:ind w:left="567" w:hanging="283"/>
        <w:rPr>
          <w:rFonts w:ascii="Arial" w:hAnsi="Arial" w:eastAsia="MS Mincho" w:cs="Arial"/>
          <w:sz w:val="20"/>
          <w:szCs w:val="20"/>
        </w:rPr>
      </w:pPr>
      <w:r w:rsidRPr="46F296C1">
        <w:rPr>
          <w:rFonts w:ascii="Arial" w:hAnsi="Arial" w:eastAsia="MS Mincho" w:cs="Arial"/>
          <w:sz w:val="20"/>
          <w:szCs w:val="20"/>
        </w:rPr>
        <w:t>Uredba (EU) 2021/241 Evropskega parlamenta in Sveta z dne 12. februarja 2021 o vzpostavitvi Mehanizma za okrevanje in odpornost (UL L št. 57, z dne 18. 2. 2021, str. 17, s spremembami, v nadaljnjem besedilu: Uredba (EU) 2021/241),</w:t>
      </w:r>
    </w:p>
    <w:p w:rsidR="007A41CF" w:rsidP="00FE6197" w:rsidRDefault="00D72AB4" w14:paraId="20EAA388" w14:textId="3747D3C3">
      <w:pPr>
        <w:pStyle w:val="TEKST"/>
        <w:numPr>
          <w:ilvl w:val="0"/>
          <w:numId w:val="8"/>
        </w:numPr>
        <w:spacing w:line="276" w:lineRule="auto"/>
        <w:ind w:left="567" w:hanging="283"/>
        <w:rPr>
          <w:rFonts w:ascii="Arial" w:hAnsi="Arial" w:eastAsia="MS Mincho" w:cs="Arial"/>
          <w:sz w:val="20"/>
          <w:szCs w:val="20"/>
        </w:rPr>
      </w:pPr>
      <w:r w:rsidRPr="46F296C1">
        <w:rPr>
          <w:rFonts w:ascii="Arial" w:hAnsi="Arial" w:eastAsia="MS Mincho" w:cs="Arial"/>
          <w:sz w:val="20"/>
          <w:szCs w:val="20"/>
        </w:rPr>
        <w:t>Zakonom o varstvu osebnih podatkov (</w:t>
      </w:r>
      <w:r w:rsidRPr="46F296C1" w:rsidR="00EB73BE">
        <w:rPr>
          <w:rFonts w:ascii="Arial" w:hAnsi="Arial" w:eastAsia="MS Mincho" w:cs="Arial"/>
          <w:sz w:val="20"/>
          <w:szCs w:val="20"/>
        </w:rPr>
        <w:t>Uradni list RS, št. 163/22</w:t>
      </w:r>
      <w:r w:rsidRPr="46F296C1" w:rsidR="00196EC9">
        <w:rPr>
          <w:rFonts w:ascii="Arial" w:hAnsi="Arial" w:eastAsia="MS Mincho" w:cs="Arial"/>
          <w:sz w:val="20"/>
          <w:szCs w:val="20"/>
        </w:rPr>
        <w:t>;</w:t>
      </w:r>
      <w:r w:rsidRPr="46F296C1" w:rsidR="00413138">
        <w:rPr>
          <w:rFonts w:ascii="Arial" w:hAnsi="Arial" w:eastAsia="MS Mincho" w:cs="Arial"/>
          <w:sz w:val="20"/>
          <w:szCs w:val="20"/>
        </w:rPr>
        <w:t xml:space="preserve"> v nadaljnjem besedilu: </w:t>
      </w:r>
      <w:r w:rsidRPr="46F296C1" w:rsidR="00C47A24">
        <w:rPr>
          <w:rFonts w:ascii="Arial" w:hAnsi="Arial" w:eastAsia="MS Mincho" w:cs="Arial"/>
          <w:sz w:val="20"/>
          <w:szCs w:val="20"/>
        </w:rPr>
        <w:t>ZVOP-</w:t>
      </w:r>
      <w:r w:rsidRPr="46F296C1" w:rsidR="00EB73BE">
        <w:rPr>
          <w:rFonts w:ascii="Arial" w:hAnsi="Arial" w:eastAsia="MS Mincho" w:cs="Arial"/>
          <w:sz w:val="20"/>
          <w:szCs w:val="20"/>
        </w:rPr>
        <w:t>2</w:t>
      </w:r>
      <w:r w:rsidRPr="46F296C1" w:rsidR="00C47A24">
        <w:rPr>
          <w:rFonts w:ascii="Arial" w:hAnsi="Arial" w:eastAsia="MS Mincho" w:cs="Arial"/>
          <w:sz w:val="20"/>
          <w:szCs w:val="20"/>
        </w:rPr>
        <w:t>)</w:t>
      </w:r>
      <w:r w:rsidRPr="46F296C1" w:rsidR="00152C75">
        <w:rPr>
          <w:rFonts w:ascii="Arial" w:hAnsi="Arial" w:eastAsia="MS Mincho" w:cs="Arial"/>
          <w:sz w:val="20"/>
          <w:szCs w:val="20"/>
        </w:rPr>
        <w:t>,</w:t>
      </w:r>
      <w:r w:rsidRPr="46F296C1" w:rsidR="00E03387">
        <w:rPr>
          <w:rFonts w:ascii="Arial" w:hAnsi="Arial" w:eastAsia="MS Mincho" w:cs="Arial"/>
          <w:sz w:val="20"/>
          <w:szCs w:val="20"/>
        </w:rPr>
        <w:t xml:space="preserve"> </w:t>
      </w:r>
    </w:p>
    <w:p w:rsidRPr="00196EC9" w:rsidR="00196EC9" w:rsidP="00FE6197" w:rsidRDefault="00196EC9" w14:paraId="649066A1" w14:textId="77777777">
      <w:pPr>
        <w:pStyle w:val="Odstavekseznama"/>
        <w:numPr>
          <w:ilvl w:val="0"/>
          <w:numId w:val="8"/>
        </w:numPr>
        <w:spacing w:line="276" w:lineRule="auto"/>
        <w:ind w:left="567" w:hanging="283"/>
        <w:jc w:val="both"/>
        <w:rPr>
          <w:rFonts w:ascii="Arial" w:hAnsi="Arial" w:cs="Arial"/>
          <w:sz w:val="20"/>
          <w:szCs w:val="20"/>
        </w:rPr>
      </w:pPr>
      <w:r w:rsidRPr="46F296C1">
        <w:rPr>
          <w:rFonts w:ascii="Arial" w:hAnsi="Arial" w:cs="Arial"/>
          <w:sz w:val="20"/>
          <w:szCs w:val="20"/>
        </w:rPr>
        <w:t>Uredba o izvajanju Uredbe (EU) o Mehanizmu za okrevanje in odpornost (Uradni list RS, št. 167/21, v nadaljnjem besedilu: uredba o izvajanju mehanizma),</w:t>
      </w:r>
    </w:p>
    <w:p w:rsidRPr="00203A48" w:rsidR="00120D07" w:rsidP="00FE6197" w:rsidRDefault="33409310" w14:paraId="249CFA24" w14:textId="649D722B">
      <w:pPr>
        <w:pStyle w:val="TEKST"/>
        <w:numPr>
          <w:ilvl w:val="0"/>
          <w:numId w:val="8"/>
        </w:numPr>
        <w:spacing w:line="276" w:lineRule="auto"/>
        <w:ind w:left="567" w:hanging="283"/>
        <w:rPr>
          <w:rFonts w:ascii="Arial" w:hAnsi="Arial" w:eastAsia="Arial" w:cs="Arial"/>
          <w:sz w:val="20"/>
          <w:szCs w:val="20"/>
        </w:rPr>
      </w:pPr>
      <w:r w:rsidRPr="17B5237B">
        <w:rPr>
          <w:rFonts w:ascii="Arial" w:hAnsi="Arial" w:eastAsia="Arial" w:cs="Arial"/>
          <w:sz w:val="20"/>
          <w:szCs w:val="20"/>
        </w:rPr>
        <w:t>Pravilnikom o varstvu osebnih podatkov</w:t>
      </w:r>
      <w:r w:rsidRPr="17B5237B" w:rsidR="255AEC02">
        <w:rPr>
          <w:rFonts w:ascii="Arial" w:hAnsi="Arial" w:eastAsia="Arial" w:cs="Arial"/>
          <w:sz w:val="20"/>
          <w:szCs w:val="20"/>
        </w:rPr>
        <w:t xml:space="preserve"> </w:t>
      </w:r>
      <w:r w:rsidRPr="17B5237B">
        <w:rPr>
          <w:rFonts w:ascii="Arial" w:hAnsi="Arial" w:eastAsia="Arial" w:cs="Arial"/>
          <w:sz w:val="20"/>
          <w:szCs w:val="20"/>
        </w:rPr>
        <w:t xml:space="preserve">Ministrstva za izobraževanje, znanost in šport št. 0070-32/2019/17 </w:t>
      </w:r>
      <w:r w:rsidRPr="17B5237B" w:rsidR="00A311B3">
        <w:rPr>
          <w:rFonts w:ascii="Arial" w:hAnsi="Arial" w:eastAsia="Arial" w:cs="Arial"/>
          <w:sz w:val="20"/>
          <w:szCs w:val="20"/>
        </w:rPr>
        <w:t>s spremembami</w:t>
      </w:r>
      <w:r w:rsidRPr="17B5237B">
        <w:rPr>
          <w:rFonts w:ascii="Arial" w:hAnsi="Arial" w:eastAsia="Arial" w:cs="Arial"/>
          <w:sz w:val="20"/>
          <w:szCs w:val="20"/>
        </w:rPr>
        <w:t xml:space="preserve"> (v nadaljnjem besedilu: Pravilnik o varstvu osebnih podatkov),   </w:t>
      </w:r>
    </w:p>
    <w:p w:rsidRPr="00203A48" w:rsidR="00120D07" w:rsidP="00FE6197" w:rsidRDefault="33409310" w14:paraId="051034B0" w14:textId="54D204B0">
      <w:pPr>
        <w:pStyle w:val="Odstavekseznama"/>
        <w:numPr>
          <w:ilvl w:val="0"/>
          <w:numId w:val="8"/>
        </w:numPr>
        <w:spacing w:line="276" w:lineRule="auto"/>
        <w:ind w:left="567" w:hanging="283"/>
        <w:rPr>
          <w:sz w:val="20"/>
          <w:szCs w:val="20"/>
        </w:rPr>
      </w:pPr>
      <w:r w:rsidRPr="17B5237B">
        <w:rPr>
          <w:rFonts w:ascii="Arial" w:hAnsi="Arial" w:eastAsia="Arial" w:cs="Arial"/>
          <w:sz w:val="20"/>
          <w:szCs w:val="20"/>
        </w:rPr>
        <w:t xml:space="preserve">Pravilnikom o organizaciji delovanja Ministrstva za izobraževanje, znanost in šport št. </w:t>
      </w:r>
      <w:r w:rsidRPr="17B5237B" w:rsidR="00FE4EA1">
        <w:rPr>
          <w:rFonts w:ascii="Arial" w:hAnsi="Arial" w:eastAsia="Arial" w:cs="Arial"/>
          <w:sz w:val="20"/>
          <w:szCs w:val="20"/>
        </w:rPr>
        <w:t xml:space="preserve"> 0070-131/2022/1</w:t>
      </w:r>
      <w:r w:rsidRPr="17B5237B" w:rsidR="00F856A0">
        <w:rPr>
          <w:rFonts w:ascii="Arial" w:hAnsi="Arial" w:eastAsia="Arial" w:cs="Arial"/>
          <w:sz w:val="20"/>
          <w:szCs w:val="20"/>
        </w:rPr>
        <w:t xml:space="preserve"> z dne 14. 9. 2022 </w:t>
      </w:r>
      <w:r w:rsidRPr="17B5237B">
        <w:rPr>
          <w:rFonts w:ascii="Arial" w:hAnsi="Arial" w:eastAsia="Arial" w:cs="Arial"/>
          <w:sz w:val="20"/>
          <w:szCs w:val="20"/>
        </w:rPr>
        <w:t>(v nadaljnjem besedilu: Pravilnik o organizaciji delovanja) in</w:t>
      </w:r>
    </w:p>
    <w:p w:rsidRPr="00203A48" w:rsidR="00120D07" w:rsidP="00FE6197" w:rsidRDefault="33409310" w14:paraId="75A1927E" w14:textId="357DE07C">
      <w:pPr>
        <w:pStyle w:val="Odstavekseznama"/>
        <w:numPr>
          <w:ilvl w:val="0"/>
          <w:numId w:val="8"/>
        </w:numPr>
        <w:spacing w:line="276" w:lineRule="auto"/>
        <w:ind w:left="567" w:hanging="283"/>
        <w:rPr>
          <w:sz w:val="20"/>
          <w:szCs w:val="20"/>
        </w:rPr>
      </w:pPr>
      <w:r w:rsidRPr="46F296C1">
        <w:rPr>
          <w:rFonts w:ascii="Arial" w:hAnsi="Arial" w:eastAsia="Arial" w:cs="Arial"/>
          <w:sz w:val="20"/>
          <w:szCs w:val="20"/>
        </w:rPr>
        <w:t>Navodilom za izvajanje varnostne politike informacijsko komunikacijskega sistema ministrstva št. 382-21/2012-2 z dne 11. 12. 2012, št. 382-21/2012/3 z dne 18.12.2013, št. 382-21/2012/4 z dne 12. 2. 2014,  št. 382/21/2012/5 z dne 9. 7. 2014 (v nadaljnjem besedilu: Navodilo za IVP).</w:t>
      </w:r>
    </w:p>
    <w:p w:rsidR="00547413" w:rsidP="00FE6197" w:rsidRDefault="00547413" w14:paraId="243686F0" w14:textId="77777777">
      <w:pPr>
        <w:pStyle w:val="TEKST"/>
        <w:spacing w:line="276" w:lineRule="auto"/>
        <w:rPr>
          <w:rFonts w:ascii="Arial" w:hAnsi="Arial" w:eastAsia="MS Mincho" w:cs="Arial"/>
          <w:b/>
          <w:sz w:val="20"/>
          <w:szCs w:val="20"/>
        </w:rPr>
      </w:pPr>
    </w:p>
    <w:p w:rsidR="46F296C1" w:rsidP="00FE6197" w:rsidRDefault="46F296C1" w14:paraId="23A5EF38" w14:textId="1F83B3E3">
      <w:pPr>
        <w:pStyle w:val="TEKST"/>
        <w:spacing w:line="276" w:lineRule="auto"/>
        <w:rPr>
          <w:rFonts w:ascii="Arial" w:hAnsi="Arial" w:eastAsia="MS Mincho" w:cs="Arial"/>
          <w:b/>
          <w:bCs/>
          <w:sz w:val="20"/>
          <w:szCs w:val="20"/>
        </w:rPr>
      </w:pPr>
    </w:p>
    <w:p w:rsidRPr="00D72AB4" w:rsidR="00D72AB4" w:rsidP="00FE6197" w:rsidRDefault="00D72AB4" w14:paraId="5AE37AD4" w14:textId="77777777">
      <w:pPr>
        <w:pStyle w:val="TEKST"/>
        <w:spacing w:line="276" w:lineRule="auto"/>
        <w:rPr>
          <w:rFonts w:ascii="Arial" w:hAnsi="Arial" w:eastAsia="MS Mincho" w:cs="Arial"/>
          <w:b/>
          <w:sz w:val="20"/>
          <w:szCs w:val="20"/>
          <w:lang w:eastAsia="sl-SI"/>
        </w:rPr>
      </w:pPr>
      <w:r w:rsidRPr="00D72AB4">
        <w:rPr>
          <w:rFonts w:ascii="Arial" w:hAnsi="Arial" w:eastAsia="MS Mincho" w:cs="Arial"/>
          <w:b/>
          <w:sz w:val="20"/>
          <w:szCs w:val="20"/>
        </w:rPr>
        <w:t>Osnovni podatki o upravljavcu</w:t>
      </w:r>
    </w:p>
    <w:p w:rsidRPr="00D72AB4" w:rsidR="00D72AB4" w:rsidP="00FE6197" w:rsidRDefault="00D72AB4" w14:paraId="63EC0875" w14:textId="77777777">
      <w:pPr>
        <w:pStyle w:val="TEKST"/>
        <w:spacing w:line="276" w:lineRule="auto"/>
        <w:rPr>
          <w:rFonts w:ascii="Arial" w:hAnsi="Arial" w:eastAsia="MS Mincho" w:cs="Arial"/>
          <w:sz w:val="20"/>
          <w:szCs w:val="20"/>
        </w:rPr>
      </w:pPr>
    </w:p>
    <w:p w:rsidRPr="00D72AB4" w:rsidR="00D72AB4" w:rsidP="00FE6197" w:rsidRDefault="00D72AB4" w14:paraId="710D4A7D" w14:textId="77777777">
      <w:pPr>
        <w:pStyle w:val="TEKST"/>
        <w:spacing w:line="276" w:lineRule="auto"/>
        <w:rPr>
          <w:rFonts w:ascii="Arial" w:hAnsi="Arial" w:eastAsia="MS Mincho" w:cs="Arial"/>
          <w:sz w:val="20"/>
          <w:szCs w:val="20"/>
        </w:rPr>
      </w:pPr>
      <w:r w:rsidRPr="00D72AB4">
        <w:rPr>
          <w:rFonts w:ascii="Arial" w:hAnsi="Arial" w:eastAsia="MS Mincho" w:cs="Arial"/>
          <w:sz w:val="20"/>
          <w:szCs w:val="20"/>
        </w:rPr>
        <w:t>Identiteta in kontaktni podat</w:t>
      </w:r>
      <w:r w:rsidR="00F835D3">
        <w:rPr>
          <w:rFonts w:ascii="Arial" w:hAnsi="Arial" w:eastAsia="MS Mincho" w:cs="Arial"/>
          <w:sz w:val="20"/>
          <w:szCs w:val="20"/>
        </w:rPr>
        <w:t>ki upravljavca osebnih podatkov:</w:t>
      </w:r>
      <w:r w:rsidRPr="00D72AB4">
        <w:rPr>
          <w:rFonts w:ascii="Arial" w:hAnsi="Arial" w:eastAsia="MS Mincho" w:cs="Arial"/>
          <w:sz w:val="20"/>
          <w:szCs w:val="20"/>
        </w:rPr>
        <w:t xml:space="preserve"> </w:t>
      </w:r>
    </w:p>
    <w:p w:rsidRPr="00D72AB4" w:rsidR="00D72AB4" w:rsidP="00FE6197" w:rsidRDefault="00D72AB4" w14:paraId="25EFA362" w14:textId="3288A7D7">
      <w:pPr>
        <w:pStyle w:val="TEKST"/>
        <w:spacing w:line="276" w:lineRule="auto"/>
        <w:rPr>
          <w:rFonts w:ascii="Arial" w:hAnsi="Arial" w:eastAsia="MS Mincho" w:cs="Arial"/>
          <w:sz w:val="20"/>
          <w:szCs w:val="20"/>
        </w:rPr>
      </w:pPr>
      <w:r w:rsidRPr="00D72AB4">
        <w:rPr>
          <w:rFonts w:ascii="Arial" w:hAnsi="Arial" w:eastAsia="MS Mincho" w:cs="Arial"/>
          <w:sz w:val="20"/>
          <w:szCs w:val="20"/>
        </w:rPr>
        <w:t>Ministrstvo za</w:t>
      </w:r>
      <w:r w:rsidR="00422096">
        <w:rPr>
          <w:rFonts w:ascii="Arial" w:hAnsi="Arial" w:eastAsia="MS Mincho" w:cs="Arial"/>
          <w:sz w:val="20"/>
          <w:szCs w:val="20"/>
        </w:rPr>
        <w:t xml:space="preserve"> vzgojo in</w:t>
      </w:r>
      <w:r w:rsidRPr="00D72AB4">
        <w:rPr>
          <w:rFonts w:ascii="Arial" w:hAnsi="Arial" w:eastAsia="MS Mincho" w:cs="Arial"/>
          <w:sz w:val="20"/>
          <w:szCs w:val="20"/>
        </w:rPr>
        <w:t xml:space="preserve"> </w:t>
      </w:r>
      <w:r w:rsidRPr="00547413" w:rsidR="00547413">
        <w:rPr>
          <w:rFonts w:ascii="Arial" w:hAnsi="Arial" w:eastAsia="MS Mincho" w:cs="Arial"/>
          <w:sz w:val="20"/>
          <w:szCs w:val="20"/>
        </w:rPr>
        <w:t>izobraževanje</w:t>
      </w:r>
      <w:r w:rsidRPr="00D72AB4">
        <w:rPr>
          <w:rFonts w:ascii="Arial" w:hAnsi="Arial" w:eastAsia="MS Mincho" w:cs="Arial"/>
          <w:sz w:val="20"/>
          <w:szCs w:val="20"/>
        </w:rPr>
        <w:t xml:space="preserve">, </w:t>
      </w:r>
      <w:r w:rsidR="00547413">
        <w:rPr>
          <w:rFonts w:ascii="Arial" w:hAnsi="Arial" w:eastAsia="MS Mincho" w:cs="Arial"/>
          <w:sz w:val="20"/>
          <w:szCs w:val="20"/>
        </w:rPr>
        <w:t>Masarykova cesta 16</w:t>
      </w:r>
      <w:r w:rsidRPr="00D72AB4">
        <w:rPr>
          <w:rFonts w:ascii="Arial" w:hAnsi="Arial" w:eastAsia="MS Mincho" w:cs="Arial"/>
          <w:sz w:val="20"/>
          <w:szCs w:val="20"/>
        </w:rPr>
        <w:t>, 1000 Ljubljana,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Pr="00547413" w:rsidR="00547413">
        <w:rPr>
          <w:rFonts w:ascii="Arial" w:hAnsi="Arial" w:eastAsia="MS Mincho" w:cs="Arial"/>
          <w:sz w:val="20"/>
          <w:szCs w:val="20"/>
        </w:rPr>
        <w:t>(01) 400 52</w:t>
      </w:r>
      <w:r w:rsidR="00547413">
        <w:rPr>
          <w:rFonts w:ascii="Arial" w:hAnsi="Arial" w:eastAsia="MS Mincho" w:cs="Arial"/>
          <w:sz w:val="20"/>
          <w:szCs w:val="20"/>
        </w:rPr>
        <w:t xml:space="preserve"> </w:t>
      </w:r>
      <w:r w:rsidRPr="00547413" w:rsidR="00547413">
        <w:rPr>
          <w:rFonts w:ascii="Arial" w:hAnsi="Arial" w:eastAsia="MS Mincho" w:cs="Arial"/>
          <w:sz w:val="20"/>
          <w:szCs w:val="20"/>
        </w:rPr>
        <w:t>00</w:t>
      </w:r>
      <w:r w:rsidRPr="00D72AB4">
        <w:rPr>
          <w:rFonts w:ascii="Arial" w:hAnsi="Arial" w:eastAsia="MS Mincho" w:cs="Arial"/>
          <w:sz w:val="20"/>
          <w:szCs w:val="20"/>
        </w:rPr>
        <w:t>, e-</w:t>
      </w:r>
      <w:r w:rsidR="00F835D3">
        <w:rPr>
          <w:rFonts w:ascii="Arial" w:hAnsi="Arial" w:eastAsia="MS Mincho" w:cs="Arial"/>
          <w:sz w:val="20"/>
          <w:szCs w:val="20"/>
        </w:rPr>
        <w:t>pošta</w:t>
      </w:r>
      <w:r w:rsidRPr="00D72AB4">
        <w:rPr>
          <w:rFonts w:ascii="Arial" w:hAnsi="Arial" w:eastAsia="MS Mincho" w:cs="Arial"/>
          <w:sz w:val="20"/>
          <w:szCs w:val="20"/>
        </w:rPr>
        <w:t>: gp.m</w:t>
      </w:r>
      <w:r w:rsidR="00422096">
        <w:rPr>
          <w:rFonts w:ascii="Arial" w:hAnsi="Arial" w:eastAsia="MS Mincho" w:cs="Arial"/>
          <w:sz w:val="20"/>
          <w:szCs w:val="20"/>
        </w:rPr>
        <w:t>vi</w:t>
      </w:r>
      <w:r w:rsidRPr="00D72AB4">
        <w:rPr>
          <w:rFonts w:ascii="Arial" w:hAnsi="Arial" w:eastAsia="MS Mincho" w:cs="Arial"/>
          <w:sz w:val="20"/>
          <w:szCs w:val="20"/>
        </w:rPr>
        <w:t xml:space="preserve">@gov.si, spletna stran: </w:t>
      </w:r>
      <w:hyperlink w:history="1" r:id="rId11">
        <w:r w:rsidRPr="00210006" w:rsidR="00422096">
          <w:rPr>
            <w:rStyle w:val="Hiperpovezava"/>
            <w:rFonts w:ascii="Arial" w:hAnsi="Arial" w:eastAsia="MS Mincho" w:cs="Arial"/>
            <w:sz w:val="20"/>
            <w:szCs w:val="20"/>
          </w:rPr>
          <w:t>https://www.gov.si/drzavni-organi/ministrstva/ministrstvo-za-vzgojo-in-izobrazevanje/</w:t>
        </w:r>
      </w:hyperlink>
      <w:r w:rsidR="00422096">
        <w:rPr>
          <w:rFonts w:ascii="Arial" w:hAnsi="Arial" w:eastAsia="MS Mincho" w:cs="Arial"/>
          <w:sz w:val="20"/>
          <w:szCs w:val="20"/>
        </w:rPr>
        <w:t xml:space="preserve">, </w:t>
      </w:r>
      <w:r w:rsidRPr="00D72AB4">
        <w:rPr>
          <w:rFonts w:ascii="Arial" w:hAnsi="Arial" w:eastAsia="MS Mincho" w:cs="Arial"/>
          <w:sz w:val="20"/>
          <w:szCs w:val="20"/>
        </w:rPr>
        <w:t xml:space="preserve">ki ga predstavlja </w:t>
      </w:r>
      <w:r w:rsidRPr="00152C75" w:rsidR="00152C75">
        <w:rPr>
          <w:rFonts w:ascii="Arial" w:hAnsi="Arial" w:eastAsia="MS Mincho" w:cs="Arial"/>
          <w:sz w:val="20"/>
          <w:szCs w:val="20"/>
        </w:rPr>
        <w:t>mi</w:t>
      </w:r>
      <w:r w:rsidR="00D43BC9">
        <w:rPr>
          <w:rFonts w:ascii="Arial" w:hAnsi="Arial" w:eastAsia="MS Mincho" w:cs="Arial"/>
          <w:sz w:val="20"/>
          <w:szCs w:val="20"/>
        </w:rPr>
        <w:t>nister</w:t>
      </w:r>
      <w:r w:rsidR="00152C75">
        <w:rPr>
          <w:rFonts w:ascii="Arial" w:hAnsi="Arial" w:eastAsia="MS Mincho" w:cs="Arial"/>
          <w:sz w:val="20"/>
          <w:szCs w:val="20"/>
        </w:rPr>
        <w:t xml:space="preserve"> dr. </w:t>
      </w:r>
      <w:r w:rsidR="00422096">
        <w:rPr>
          <w:rFonts w:ascii="Arial" w:hAnsi="Arial" w:eastAsia="MS Mincho" w:cs="Arial"/>
          <w:sz w:val="20"/>
          <w:szCs w:val="20"/>
        </w:rPr>
        <w:t xml:space="preserve">Darjo </w:t>
      </w:r>
      <w:proofErr w:type="spellStart"/>
      <w:r w:rsidR="00422096">
        <w:rPr>
          <w:rFonts w:ascii="Arial" w:hAnsi="Arial" w:eastAsia="MS Mincho" w:cs="Arial"/>
          <w:sz w:val="20"/>
          <w:szCs w:val="20"/>
        </w:rPr>
        <w:t>Felda</w:t>
      </w:r>
      <w:proofErr w:type="spellEnd"/>
      <w:r w:rsidRPr="00D72AB4">
        <w:rPr>
          <w:rFonts w:ascii="Arial" w:hAnsi="Arial" w:eastAsia="MS Mincho" w:cs="Arial"/>
          <w:sz w:val="20"/>
          <w:szCs w:val="20"/>
        </w:rPr>
        <w:t>, tel</w:t>
      </w:r>
      <w:r w:rsidR="00F835D3">
        <w:rPr>
          <w:rFonts w:ascii="Arial" w:hAnsi="Arial" w:eastAsia="MS Mincho" w:cs="Arial"/>
          <w:sz w:val="20"/>
          <w:szCs w:val="20"/>
        </w:rPr>
        <w:t>efon</w:t>
      </w:r>
      <w:r w:rsidRPr="00D72AB4">
        <w:rPr>
          <w:rFonts w:ascii="Arial" w:hAnsi="Arial" w:eastAsia="MS Mincho" w:cs="Arial"/>
          <w:sz w:val="20"/>
          <w:szCs w:val="20"/>
        </w:rPr>
        <w:t xml:space="preserve">: </w:t>
      </w:r>
      <w:r w:rsidR="00F835D3">
        <w:rPr>
          <w:rFonts w:ascii="Arial" w:hAnsi="Arial" w:eastAsia="MS Mincho" w:cs="Arial"/>
          <w:sz w:val="20"/>
          <w:szCs w:val="20"/>
        </w:rPr>
        <w:t>(</w:t>
      </w:r>
      <w:r w:rsidRPr="00D72AB4">
        <w:rPr>
          <w:rFonts w:ascii="Arial" w:hAnsi="Arial" w:eastAsia="MS Mincho" w:cs="Arial"/>
          <w:sz w:val="20"/>
          <w:szCs w:val="20"/>
        </w:rPr>
        <w:t>01</w:t>
      </w:r>
      <w:r w:rsidR="00F835D3">
        <w:rPr>
          <w:rFonts w:ascii="Arial" w:hAnsi="Arial" w:eastAsia="MS Mincho" w:cs="Arial"/>
          <w:sz w:val="20"/>
          <w:szCs w:val="20"/>
        </w:rPr>
        <w:t>)</w:t>
      </w:r>
      <w:r w:rsidRPr="00D72AB4">
        <w:rPr>
          <w:rFonts w:ascii="Arial" w:hAnsi="Arial" w:eastAsia="MS Mincho" w:cs="Arial"/>
          <w:sz w:val="20"/>
          <w:szCs w:val="20"/>
        </w:rPr>
        <w:t xml:space="preserve"> 400 </w:t>
      </w:r>
      <w:r w:rsidR="00F835D3">
        <w:rPr>
          <w:rFonts w:ascii="Arial" w:hAnsi="Arial" w:eastAsia="MS Mincho" w:cs="Arial"/>
          <w:sz w:val="20"/>
          <w:szCs w:val="20"/>
        </w:rPr>
        <w:t>5</w:t>
      </w:r>
      <w:r w:rsidR="00422096">
        <w:rPr>
          <w:rFonts w:ascii="Arial" w:hAnsi="Arial" w:eastAsia="MS Mincho" w:cs="Arial"/>
          <w:sz w:val="20"/>
          <w:szCs w:val="20"/>
        </w:rPr>
        <w:t>7</w:t>
      </w:r>
      <w:r w:rsidRPr="00D72AB4">
        <w:rPr>
          <w:rFonts w:ascii="Arial" w:hAnsi="Arial" w:eastAsia="MS Mincho" w:cs="Arial"/>
          <w:sz w:val="20"/>
          <w:szCs w:val="20"/>
        </w:rPr>
        <w:t xml:space="preserve"> </w:t>
      </w:r>
      <w:r w:rsidR="00422096">
        <w:rPr>
          <w:rFonts w:ascii="Arial" w:hAnsi="Arial" w:eastAsia="MS Mincho" w:cs="Arial"/>
          <w:sz w:val="20"/>
          <w:szCs w:val="20"/>
        </w:rPr>
        <w:t>64</w:t>
      </w:r>
      <w:r w:rsidR="00F835D3">
        <w:rPr>
          <w:rFonts w:ascii="Arial" w:hAnsi="Arial" w:eastAsia="MS Mincho" w:cs="Arial"/>
          <w:sz w:val="20"/>
          <w:szCs w:val="20"/>
        </w:rPr>
        <w:t>.</w:t>
      </w:r>
      <w:r w:rsidRPr="00D72AB4">
        <w:rPr>
          <w:rFonts w:ascii="Arial" w:hAnsi="Arial" w:eastAsia="MS Mincho" w:cs="Arial"/>
          <w:sz w:val="20"/>
          <w:szCs w:val="20"/>
        </w:rPr>
        <w:t xml:space="preserve"> </w:t>
      </w:r>
    </w:p>
    <w:p w:rsidRPr="00D72AB4" w:rsidR="00D72AB4" w:rsidP="00FE6197" w:rsidRDefault="00D72AB4" w14:paraId="755BB7BF" w14:textId="77777777">
      <w:pPr>
        <w:pStyle w:val="TEKST"/>
        <w:spacing w:line="276" w:lineRule="auto"/>
        <w:rPr>
          <w:rFonts w:ascii="Arial" w:hAnsi="Arial" w:eastAsia="MS Mincho" w:cs="Arial"/>
          <w:sz w:val="20"/>
          <w:szCs w:val="20"/>
        </w:rPr>
      </w:pPr>
    </w:p>
    <w:p w:rsidRPr="00D72AB4" w:rsidR="00D72AB4" w:rsidP="00FE6197" w:rsidRDefault="00D72AB4" w14:paraId="5AA50FB9" w14:textId="1A39D347">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Ministrstvo za </w:t>
      </w:r>
      <w:r w:rsidR="00422096">
        <w:rPr>
          <w:rFonts w:ascii="Arial" w:hAnsi="Arial" w:eastAsia="MS Mincho" w:cs="Arial"/>
          <w:sz w:val="20"/>
          <w:szCs w:val="20"/>
        </w:rPr>
        <w:t xml:space="preserve">vzgojo in </w:t>
      </w:r>
      <w:r w:rsidRPr="00547413" w:rsidR="001836CC">
        <w:rPr>
          <w:rFonts w:ascii="Arial" w:hAnsi="Arial" w:eastAsia="MS Mincho" w:cs="Arial"/>
          <w:sz w:val="20"/>
          <w:szCs w:val="20"/>
        </w:rPr>
        <w:t>izobraževanje</w:t>
      </w:r>
      <w:r w:rsidR="00422096">
        <w:rPr>
          <w:rFonts w:ascii="Arial" w:hAnsi="Arial" w:eastAsia="MS Mincho" w:cs="Arial"/>
          <w:sz w:val="20"/>
          <w:szCs w:val="20"/>
        </w:rPr>
        <w:t xml:space="preserve"> </w:t>
      </w:r>
      <w:r w:rsidR="00485747">
        <w:rPr>
          <w:rFonts w:ascii="Arial" w:hAnsi="Arial" w:eastAsia="MS Mincho" w:cs="Arial"/>
          <w:sz w:val="20"/>
          <w:szCs w:val="20"/>
        </w:rPr>
        <w:t>(v nadaljnjem besedilu: ministrstvo)</w:t>
      </w:r>
      <w:r w:rsidRPr="00D72AB4">
        <w:rPr>
          <w:rFonts w:ascii="Arial" w:hAnsi="Arial" w:eastAsia="MS Mincho" w:cs="Arial"/>
          <w:sz w:val="20"/>
          <w:szCs w:val="20"/>
        </w:rPr>
        <w:t xml:space="preserve"> je, v skladu z zahtevo iz Splošne uredbe o varstvu podatkov, imenovalo pooblaščeno osebo za varstvo osebnih podatkov, ki znotraj ministrstva preverja skladnost obdelav osebnih podatkov iz pristojnosti ministrstva v skladu s Splošno uredbo o varst</w:t>
      </w:r>
      <w:r w:rsidR="001836CC">
        <w:rPr>
          <w:rFonts w:ascii="Arial" w:hAnsi="Arial" w:eastAsia="MS Mincho" w:cs="Arial"/>
          <w:sz w:val="20"/>
          <w:szCs w:val="20"/>
        </w:rPr>
        <w:t>vu podatkov in ZVOP-</w:t>
      </w:r>
      <w:r w:rsidR="00CF35C5">
        <w:rPr>
          <w:rFonts w:ascii="Arial" w:hAnsi="Arial" w:eastAsia="MS Mincho" w:cs="Arial"/>
          <w:sz w:val="20"/>
          <w:szCs w:val="20"/>
        </w:rPr>
        <w:t>2</w:t>
      </w:r>
      <w:r w:rsidR="001836CC">
        <w:rPr>
          <w:rFonts w:ascii="Arial" w:hAnsi="Arial" w:eastAsia="MS Mincho" w:cs="Arial"/>
          <w:sz w:val="20"/>
          <w:szCs w:val="20"/>
        </w:rPr>
        <w:t>. Pooblaščena</w:t>
      </w:r>
      <w:r w:rsidRPr="00D72AB4">
        <w:rPr>
          <w:rFonts w:ascii="Arial" w:hAnsi="Arial" w:eastAsia="MS Mincho" w:cs="Arial"/>
          <w:sz w:val="20"/>
          <w:szCs w:val="20"/>
        </w:rPr>
        <w:t xml:space="preserve"> oseb</w:t>
      </w:r>
      <w:r w:rsidR="001836CC">
        <w:rPr>
          <w:rFonts w:ascii="Arial" w:hAnsi="Arial" w:eastAsia="MS Mincho" w:cs="Arial"/>
          <w:sz w:val="20"/>
          <w:szCs w:val="20"/>
        </w:rPr>
        <w:t>a</w:t>
      </w:r>
      <w:r w:rsidRPr="00D72AB4">
        <w:rPr>
          <w:rFonts w:ascii="Arial" w:hAnsi="Arial" w:eastAsia="MS Mincho" w:cs="Arial"/>
          <w:sz w:val="20"/>
          <w:szCs w:val="20"/>
        </w:rPr>
        <w:t xml:space="preserve"> je </w:t>
      </w:r>
      <w:r w:rsidR="001836CC">
        <w:rPr>
          <w:rFonts w:ascii="Arial" w:hAnsi="Arial" w:eastAsia="MS Mincho" w:cs="Arial"/>
          <w:sz w:val="20"/>
          <w:szCs w:val="20"/>
        </w:rPr>
        <w:t>dosegljiva</w:t>
      </w:r>
      <w:r w:rsidRPr="00D72AB4">
        <w:rPr>
          <w:rFonts w:ascii="Arial" w:hAnsi="Arial" w:eastAsia="MS Mincho" w:cs="Arial"/>
          <w:sz w:val="20"/>
          <w:szCs w:val="20"/>
        </w:rPr>
        <w:t xml:space="preserve"> </w:t>
      </w:r>
      <w:r w:rsidR="001836CC">
        <w:rPr>
          <w:rFonts w:ascii="Arial" w:hAnsi="Arial" w:eastAsia="MS Mincho" w:cs="Arial"/>
          <w:sz w:val="20"/>
          <w:szCs w:val="20"/>
        </w:rPr>
        <w:t>na</w:t>
      </w:r>
      <w:r w:rsidRPr="00D72AB4">
        <w:rPr>
          <w:rFonts w:ascii="Arial" w:hAnsi="Arial" w:eastAsia="MS Mincho" w:cs="Arial"/>
          <w:sz w:val="20"/>
          <w:szCs w:val="20"/>
        </w:rPr>
        <w:t xml:space="preserve"> elektronske</w:t>
      </w:r>
      <w:r w:rsidR="001836CC">
        <w:rPr>
          <w:rFonts w:ascii="Arial" w:hAnsi="Arial" w:eastAsia="MS Mincho" w:cs="Arial"/>
          <w:sz w:val="20"/>
          <w:szCs w:val="20"/>
        </w:rPr>
        <w:t>m</w:t>
      </w:r>
      <w:r w:rsidRPr="00D72AB4">
        <w:rPr>
          <w:rFonts w:ascii="Arial" w:hAnsi="Arial" w:eastAsia="MS Mincho" w:cs="Arial"/>
          <w:sz w:val="20"/>
          <w:szCs w:val="20"/>
        </w:rPr>
        <w:t xml:space="preserve"> naslov</w:t>
      </w:r>
      <w:r w:rsidR="001836CC">
        <w:rPr>
          <w:rFonts w:ascii="Arial" w:hAnsi="Arial" w:eastAsia="MS Mincho" w:cs="Arial"/>
          <w:sz w:val="20"/>
          <w:szCs w:val="20"/>
        </w:rPr>
        <w:t>u</w:t>
      </w:r>
      <w:r w:rsidRPr="00D72AB4">
        <w:rPr>
          <w:rFonts w:ascii="Arial" w:hAnsi="Arial" w:eastAsia="MS Mincho" w:cs="Arial"/>
          <w:sz w:val="20"/>
          <w:szCs w:val="20"/>
        </w:rPr>
        <w:t xml:space="preserve"> </w:t>
      </w:r>
      <w:r w:rsidRPr="001836CC" w:rsidR="001836CC">
        <w:rPr>
          <w:rFonts w:ascii="Arial" w:hAnsi="Arial" w:eastAsia="MS Mincho" w:cs="Arial"/>
          <w:sz w:val="20"/>
          <w:szCs w:val="20"/>
        </w:rPr>
        <w:t>povop.m</w:t>
      </w:r>
      <w:r w:rsidR="00D93150">
        <w:rPr>
          <w:rFonts w:ascii="Arial" w:hAnsi="Arial" w:eastAsia="MS Mincho" w:cs="Arial"/>
          <w:sz w:val="20"/>
          <w:szCs w:val="20"/>
        </w:rPr>
        <w:t>vi</w:t>
      </w:r>
      <w:r w:rsidRPr="001836CC" w:rsidR="001836CC">
        <w:rPr>
          <w:rFonts w:ascii="Arial" w:hAnsi="Arial" w:eastAsia="MS Mincho" w:cs="Arial"/>
          <w:sz w:val="20"/>
          <w:szCs w:val="20"/>
        </w:rPr>
        <w:t>@gov.si</w:t>
      </w:r>
      <w:r w:rsidR="00D25FB6">
        <w:rPr>
          <w:rFonts w:ascii="Arial" w:hAnsi="Arial" w:eastAsia="MS Mincho" w:cs="Arial"/>
          <w:sz w:val="20"/>
          <w:szCs w:val="20"/>
        </w:rPr>
        <w:t>.</w:t>
      </w:r>
    </w:p>
    <w:p w:rsidRPr="00D72AB4" w:rsidR="00D72AB4" w:rsidP="00FE6197" w:rsidRDefault="00D72AB4" w14:paraId="0959176F" w14:textId="77777777">
      <w:pPr>
        <w:pStyle w:val="TEKST"/>
        <w:spacing w:line="276" w:lineRule="auto"/>
        <w:rPr>
          <w:rFonts w:ascii="Arial" w:hAnsi="Arial" w:eastAsia="MS Mincho" w:cs="Arial"/>
          <w:sz w:val="20"/>
          <w:szCs w:val="20"/>
        </w:rPr>
      </w:pPr>
    </w:p>
    <w:p w:rsidRPr="00EB2B15" w:rsidR="00D72AB4" w:rsidP="00FE6197" w:rsidRDefault="00D72AB4" w14:paraId="39E4AE07" w14:textId="773F53D9">
      <w:pPr>
        <w:pStyle w:val="TEKST"/>
        <w:spacing w:line="276" w:lineRule="auto"/>
        <w:rPr>
          <w:rFonts w:ascii="Arial" w:hAnsi="Arial" w:eastAsia="MS Mincho" w:cs="Arial"/>
          <w:sz w:val="20"/>
          <w:szCs w:val="20"/>
        </w:rPr>
      </w:pPr>
      <w:r w:rsidRPr="00BB7344">
        <w:rPr>
          <w:rFonts w:ascii="Arial" w:hAnsi="Arial" w:eastAsia="MS Mincho" w:cs="Arial"/>
          <w:sz w:val="20"/>
          <w:szCs w:val="20"/>
        </w:rPr>
        <w:t xml:space="preserve">Ministrstvo se kot upravljavec </w:t>
      </w:r>
      <w:r w:rsidRPr="00BB7344" w:rsidR="00E26567">
        <w:rPr>
          <w:rFonts w:ascii="Arial" w:hAnsi="Arial" w:eastAsia="MS Mincho" w:cs="Arial"/>
          <w:sz w:val="20"/>
          <w:szCs w:val="20"/>
        </w:rPr>
        <w:t>na ravni izvedbe javnega razpisa</w:t>
      </w:r>
      <w:r w:rsidRPr="00BB7344" w:rsidR="0076120A">
        <w:rPr>
          <w:rFonts w:ascii="Arial" w:hAnsi="Arial" w:eastAsia="MS Mincho" w:cs="Arial"/>
          <w:sz w:val="20"/>
          <w:szCs w:val="20"/>
        </w:rPr>
        <w:t xml:space="preserve"> </w:t>
      </w:r>
      <w:r w:rsidRPr="00843D0D" w:rsidR="00843D0D">
        <w:rPr>
          <w:rFonts w:ascii="Arial" w:hAnsi="Arial" w:eastAsia="MS Mincho" w:cs="Arial"/>
          <w:sz w:val="20"/>
          <w:szCs w:val="20"/>
        </w:rPr>
        <w:t>»Navidezna, obogatena in razširjena resničnost v izobraževanju«</w:t>
      </w:r>
      <w:r w:rsidRPr="00BB7344" w:rsidR="00EB2B15">
        <w:rPr>
          <w:rFonts w:ascii="Arial" w:hAnsi="Arial" w:eastAsia="MS Mincho" w:cs="Arial"/>
          <w:sz w:val="20"/>
          <w:szCs w:val="20"/>
        </w:rPr>
        <w:t xml:space="preserve"> </w:t>
      </w:r>
      <w:r w:rsidRPr="00BB7344" w:rsidR="005A4E8C">
        <w:rPr>
          <w:rFonts w:ascii="Arial" w:hAnsi="Arial" w:eastAsia="MS Mincho" w:cs="Arial"/>
          <w:sz w:val="20"/>
          <w:szCs w:val="20"/>
        </w:rPr>
        <w:t>(</w:t>
      </w:r>
      <w:r w:rsidRPr="37BC6833" w:rsidR="005A4E8C">
        <w:rPr>
          <w:rFonts w:ascii="Arial" w:hAnsi="Arial" w:eastAsia="MS Mincho" w:cs="Arial"/>
          <w:sz w:val="20"/>
          <w:szCs w:val="20"/>
        </w:rPr>
        <w:t>v nadaljevanju: javni</w:t>
      </w:r>
      <w:r w:rsidRPr="37BC6833" w:rsidR="00EB2B15">
        <w:rPr>
          <w:rFonts w:ascii="Arial" w:hAnsi="Arial" w:eastAsia="MS Mincho" w:cs="Arial"/>
          <w:sz w:val="20"/>
          <w:szCs w:val="20"/>
        </w:rPr>
        <w:t xml:space="preserve"> </w:t>
      </w:r>
      <w:r w:rsidRPr="37BC6833" w:rsidR="005A4E8C">
        <w:rPr>
          <w:rFonts w:ascii="Arial" w:hAnsi="Arial" w:eastAsia="MS Mincho" w:cs="Arial"/>
          <w:sz w:val="20"/>
          <w:szCs w:val="20"/>
        </w:rPr>
        <w:t>razpis),</w:t>
      </w:r>
      <w:r w:rsidRPr="37BC6833" w:rsidR="00E26567">
        <w:rPr>
          <w:rFonts w:ascii="Arial" w:hAnsi="Arial" w:eastAsia="MS Mincho" w:cs="Arial"/>
          <w:sz w:val="20"/>
          <w:szCs w:val="20"/>
        </w:rPr>
        <w:t xml:space="preserve"> </w:t>
      </w:r>
      <w:r w:rsidRPr="37BC6833" w:rsidR="00360FD4">
        <w:rPr>
          <w:rFonts w:ascii="Arial" w:hAnsi="Arial" w:eastAsia="MS Mincho" w:cs="Arial"/>
          <w:sz w:val="20"/>
          <w:szCs w:val="20"/>
        </w:rPr>
        <w:t>preverjanj</w:t>
      </w:r>
      <w:r w:rsidRPr="37BC6833" w:rsidR="00BF322F">
        <w:rPr>
          <w:rFonts w:ascii="Arial" w:hAnsi="Arial" w:eastAsia="MS Mincho" w:cs="Arial"/>
          <w:sz w:val="20"/>
          <w:szCs w:val="20"/>
        </w:rPr>
        <w:t xml:space="preserve"> </w:t>
      </w:r>
      <w:r w:rsidRPr="37BC6833" w:rsidR="00C0442B">
        <w:rPr>
          <w:rFonts w:ascii="Arial" w:hAnsi="Arial" w:eastAsia="MS Mincho" w:cs="Arial"/>
          <w:sz w:val="20"/>
          <w:szCs w:val="20"/>
        </w:rPr>
        <w:t xml:space="preserve">in drugega nadzora </w:t>
      </w:r>
      <w:r w:rsidRPr="37BC6833" w:rsidR="00360FD4">
        <w:rPr>
          <w:rFonts w:ascii="Arial" w:hAnsi="Arial" w:eastAsia="MS Mincho" w:cs="Arial"/>
          <w:sz w:val="20"/>
          <w:szCs w:val="20"/>
        </w:rPr>
        <w:t xml:space="preserve">ter spremljanja </w:t>
      </w:r>
      <w:r w:rsidRPr="37BC6833" w:rsidR="00FA6F7A">
        <w:rPr>
          <w:rFonts w:ascii="Arial" w:hAnsi="Arial" w:eastAsia="MS Mincho" w:cs="Arial"/>
          <w:sz w:val="20"/>
          <w:szCs w:val="20"/>
        </w:rPr>
        <w:t xml:space="preserve">in vrednotenja </w:t>
      </w:r>
      <w:r w:rsidRPr="37BC6833" w:rsidR="00BF322F">
        <w:rPr>
          <w:rFonts w:ascii="Arial" w:hAnsi="Arial" w:eastAsia="MS Mincho" w:cs="Arial"/>
          <w:sz w:val="20"/>
          <w:szCs w:val="20"/>
        </w:rPr>
        <w:t xml:space="preserve">projekta </w:t>
      </w:r>
      <w:r w:rsidRPr="37BC6833">
        <w:rPr>
          <w:rFonts w:ascii="Arial" w:hAnsi="Arial" w:eastAsia="MS Mincho" w:cs="Arial"/>
          <w:sz w:val="20"/>
          <w:szCs w:val="20"/>
        </w:rPr>
        <w:t xml:space="preserve">zaveže, </w:t>
      </w:r>
      <w:r w:rsidRPr="37BC6833" w:rsidR="0024620C">
        <w:rPr>
          <w:rFonts w:ascii="Arial" w:hAnsi="Arial" w:eastAsia="MS Mincho" w:cs="Arial"/>
          <w:sz w:val="20"/>
          <w:szCs w:val="20"/>
        </w:rPr>
        <w:t xml:space="preserve">da bo zagotovilo zadostna jamstva za izvedbo ustreznih tehničnih in organizacijskih ukrepov, ki so podrobneje </w:t>
      </w:r>
      <w:r w:rsidRPr="37BC6833" w:rsidR="00485747">
        <w:rPr>
          <w:rFonts w:ascii="Arial" w:hAnsi="Arial" w:eastAsia="MS Mincho" w:cs="Arial"/>
          <w:sz w:val="20"/>
          <w:szCs w:val="20"/>
        </w:rPr>
        <w:t xml:space="preserve">vsebovani v Pravilniku o </w:t>
      </w:r>
      <w:r w:rsidRPr="37BC6833" w:rsidR="00CE5E3E">
        <w:rPr>
          <w:rFonts w:ascii="Arial" w:hAnsi="Arial" w:eastAsia="MS Mincho" w:cs="Arial"/>
          <w:sz w:val="20"/>
          <w:szCs w:val="20"/>
        </w:rPr>
        <w:t xml:space="preserve">varstvu </w:t>
      </w:r>
      <w:r w:rsidRPr="37BC6833" w:rsidR="0024620C">
        <w:rPr>
          <w:rFonts w:ascii="Arial" w:hAnsi="Arial" w:eastAsia="MS Mincho" w:cs="Arial"/>
          <w:sz w:val="20"/>
          <w:szCs w:val="20"/>
        </w:rPr>
        <w:t>osebnih podatkov,</w:t>
      </w:r>
      <w:r w:rsidRPr="37BC6833" w:rsidR="0011591F">
        <w:rPr>
          <w:rFonts w:ascii="Arial" w:hAnsi="Arial" w:eastAsia="MS Mincho" w:cs="Arial"/>
          <w:sz w:val="20"/>
          <w:szCs w:val="20"/>
        </w:rPr>
        <w:t xml:space="preserve"> Pravilniku o organizaciji delovanja in Navodilu za IVP, in sicer</w:t>
      </w:r>
      <w:r w:rsidRPr="37BC6833" w:rsidR="0024620C">
        <w:rPr>
          <w:rFonts w:ascii="Arial" w:hAnsi="Arial" w:eastAsia="MS Mincho" w:cs="Arial"/>
          <w:sz w:val="20"/>
          <w:szCs w:val="20"/>
        </w:rPr>
        <w:t xml:space="preserve"> na tak način, da bo </w:t>
      </w:r>
      <w:r w:rsidRPr="37BC6833">
        <w:rPr>
          <w:rFonts w:ascii="Arial" w:hAnsi="Arial" w:eastAsia="MS Mincho" w:cs="Arial"/>
          <w:sz w:val="20"/>
          <w:szCs w:val="20"/>
        </w:rPr>
        <w:t xml:space="preserve">obdelava osebnih podatkov </w:t>
      </w:r>
      <w:r w:rsidRPr="37BC6833">
        <w:rPr>
          <w:rFonts w:ascii="Arial" w:hAnsi="Arial" w:eastAsia="MS Mincho" w:cs="Arial"/>
          <w:sz w:val="20"/>
          <w:szCs w:val="20"/>
        </w:rPr>
        <w:lastRenderedPageBreak/>
        <w:t>izpolnjevala zahteve iz Splošne uredbe o varstvu podatkov in ZVOP-</w:t>
      </w:r>
      <w:r w:rsidRPr="37BC6833" w:rsidR="00EB2B15">
        <w:rPr>
          <w:rFonts w:ascii="Arial" w:hAnsi="Arial" w:eastAsia="MS Mincho" w:cs="Arial"/>
          <w:sz w:val="20"/>
          <w:szCs w:val="20"/>
        </w:rPr>
        <w:t>2</w:t>
      </w:r>
      <w:r w:rsidRPr="37BC6833">
        <w:rPr>
          <w:rFonts w:ascii="Arial" w:hAnsi="Arial" w:eastAsia="MS Mincho" w:cs="Arial"/>
          <w:sz w:val="20"/>
          <w:szCs w:val="20"/>
        </w:rPr>
        <w:t>.</w:t>
      </w:r>
      <w:r w:rsidRPr="37BC6833" w:rsidR="00E26567">
        <w:rPr>
          <w:rFonts w:ascii="Arial" w:hAnsi="Arial" w:eastAsia="MS Mincho" w:cs="Arial"/>
          <w:sz w:val="20"/>
          <w:szCs w:val="20"/>
        </w:rPr>
        <w:t xml:space="preserve"> Ministrstvo </w:t>
      </w:r>
      <w:r w:rsidRPr="37BC6833" w:rsidR="00360FD4">
        <w:rPr>
          <w:rFonts w:ascii="Arial" w:hAnsi="Arial" w:eastAsia="MS Mincho" w:cs="Arial"/>
          <w:sz w:val="20"/>
          <w:szCs w:val="20"/>
        </w:rPr>
        <w:t>ima</w:t>
      </w:r>
      <w:r w:rsidRPr="37BC6833" w:rsidR="00E26567">
        <w:rPr>
          <w:rFonts w:ascii="Arial" w:hAnsi="Arial" w:eastAsia="MS Mincho" w:cs="Arial"/>
          <w:sz w:val="20"/>
          <w:szCs w:val="20"/>
        </w:rPr>
        <w:t xml:space="preserve"> </w:t>
      </w:r>
      <w:r w:rsidRPr="37BC6833" w:rsidR="008A4D7A">
        <w:rPr>
          <w:rFonts w:ascii="Arial" w:hAnsi="Arial" w:eastAsia="MS Mincho" w:cs="Arial"/>
          <w:sz w:val="20"/>
          <w:szCs w:val="20"/>
        </w:rPr>
        <w:t xml:space="preserve">zgolj </w:t>
      </w:r>
      <w:r w:rsidRPr="37BC6833" w:rsidR="00E26567">
        <w:rPr>
          <w:rFonts w:ascii="Arial" w:hAnsi="Arial" w:eastAsia="MS Mincho" w:cs="Arial"/>
          <w:sz w:val="20"/>
          <w:szCs w:val="20"/>
        </w:rPr>
        <w:t xml:space="preserve">na ravni </w:t>
      </w:r>
      <w:r w:rsidRPr="37BC6833" w:rsidR="00360FD4">
        <w:rPr>
          <w:rFonts w:ascii="Arial" w:hAnsi="Arial" w:eastAsia="MS Mincho" w:cs="Arial"/>
          <w:sz w:val="20"/>
          <w:szCs w:val="20"/>
        </w:rPr>
        <w:t>evidenc</w:t>
      </w:r>
      <w:r w:rsidRPr="37BC6833" w:rsidR="003B5D36">
        <w:rPr>
          <w:rFonts w:ascii="Arial" w:hAnsi="Arial" w:eastAsia="MS Mincho" w:cs="Arial"/>
          <w:sz w:val="20"/>
          <w:szCs w:val="20"/>
        </w:rPr>
        <w:t xml:space="preserve">, ki jih </w:t>
      </w:r>
      <w:r w:rsidR="00BB7344">
        <w:rPr>
          <w:rFonts w:ascii="Arial" w:hAnsi="Arial" w:eastAsia="MS Mincho" w:cs="Arial"/>
          <w:sz w:val="20"/>
          <w:szCs w:val="20"/>
        </w:rPr>
        <w:t>p</w:t>
      </w:r>
      <w:r w:rsidRPr="37BC6833" w:rsidR="003B5D36">
        <w:rPr>
          <w:rFonts w:ascii="Arial" w:hAnsi="Arial" w:eastAsia="MS Mincho" w:cs="Arial"/>
          <w:sz w:val="20"/>
          <w:szCs w:val="20"/>
        </w:rPr>
        <w:t>redvide</w:t>
      </w:r>
      <w:r w:rsidR="00BB7344">
        <w:rPr>
          <w:rFonts w:ascii="Arial" w:hAnsi="Arial" w:eastAsia="MS Mincho" w:cs="Arial"/>
          <w:sz w:val="20"/>
          <w:szCs w:val="20"/>
        </w:rPr>
        <w:t>va</w:t>
      </w:r>
      <w:r w:rsidRPr="37BC6833" w:rsidR="003B5D36">
        <w:rPr>
          <w:rFonts w:ascii="Arial" w:hAnsi="Arial" w:eastAsia="MS Mincho" w:cs="Arial"/>
          <w:sz w:val="20"/>
          <w:szCs w:val="20"/>
        </w:rPr>
        <w:t xml:space="preserve"> Urad Republike Slovenije za okrevanje in odpornost </w:t>
      </w:r>
      <w:r w:rsidRPr="37BC6833" w:rsidR="00AB536F">
        <w:rPr>
          <w:rFonts w:ascii="Arial" w:hAnsi="Arial" w:eastAsia="MS Mincho" w:cs="Arial"/>
          <w:sz w:val="20"/>
          <w:szCs w:val="20"/>
        </w:rPr>
        <w:t xml:space="preserve">(v nadaljnjem besedilu: </w:t>
      </w:r>
      <w:r w:rsidRPr="37BC6833" w:rsidR="003B5D36">
        <w:rPr>
          <w:rFonts w:ascii="Arial" w:hAnsi="Arial" w:eastAsia="MS Mincho" w:cs="Arial"/>
          <w:sz w:val="20"/>
          <w:szCs w:val="20"/>
        </w:rPr>
        <w:t>URSOO</w:t>
      </w:r>
      <w:r w:rsidRPr="37BC6833" w:rsidR="00AB536F">
        <w:rPr>
          <w:rFonts w:ascii="Arial" w:hAnsi="Arial" w:eastAsia="MS Mincho" w:cs="Arial"/>
          <w:sz w:val="20"/>
          <w:szCs w:val="20"/>
        </w:rPr>
        <w:t>)</w:t>
      </w:r>
      <w:r w:rsidRPr="37BC6833" w:rsidR="003B5D36">
        <w:rPr>
          <w:rFonts w:ascii="Arial" w:hAnsi="Arial" w:eastAsia="MS Mincho" w:cs="Arial"/>
          <w:sz w:val="20"/>
          <w:szCs w:val="20"/>
        </w:rPr>
        <w:t>,</w:t>
      </w:r>
      <w:r w:rsidRPr="37BC6833" w:rsidR="00E26567">
        <w:rPr>
          <w:rFonts w:ascii="Arial" w:hAnsi="Arial" w:eastAsia="MS Mincho" w:cs="Arial"/>
          <w:sz w:val="20"/>
          <w:szCs w:val="20"/>
        </w:rPr>
        <w:t xml:space="preserve"> vlog</w:t>
      </w:r>
      <w:r w:rsidRPr="37BC6833" w:rsidR="00360FD4">
        <w:rPr>
          <w:rFonts w:ascii="Arial" w:hAnsi="Arial" w:eastAsia="MS Mincho" w:cs="Arial"/>
          <w:sz w:val="20"/>
          <w:szCs w:val="20"/>
        </w:rPr>
        <w:t>o</w:t>
      </w:r>
      <w:r w:rsidRPr="37BC6833" w:rsidR="00E26567">
        <w:rPr>
          <w:rFonts w:ascii="Arial" w:hAnsi="Arial" w:eastAsia="MS Mincho" w:cs="Arial"/>
          <w:sz w:val="20"/>
          <w:szCs w:val="20"/>
        </w:rPr>
        <w:t xml:space="preserve"> obdelovalca osebnih podatkov, medtem ko je </w:t>
      </w:r>
      <w:r w:rsidRPr="37BC6833" w:rsidR="003B5D36">
        <w:rPr>
          <w:rFonts w:ascii="Arial" w:hAnsi="Arial" w:eastAsia="MS Mincho" w:cs="Arial"/>
          <w:sz w:val="20"/>
          <w:szCs w:val="20"/>
        </w:rPr>
        <w:t xml:space="preserve">URSOO </w:t>
      </w:r>
      <w:r w:rsidRPr="37BC6833" w:rsidR="00E26567">
        <w:rPr>
          <w:rFonts w:ascii="Arial" w:hAnsi="Arial" w:eastAsia="MS Mincho" w:cs="Arial"/>
          <w:sz w:val="20"/>
          <w:szCs w:val="20"/>
        </w:rPr>
        <w:t>v vlogi upravljavca.</w:t>
      </w:r>
      <w:r w:rsidRPr="37BC6833" w:rsidR="00182BB9">
        <w:rPr>
          <w:rFonts w:ascii="Arial" w:hAnsi="Arial" w:eastAsia="MS Mincho" w:cs="Arial"/>
          <w:sz w:val="20"/>
          <w:szCs w:val="20"/>
        </w:rPr>
        <w:t xml:space="preserve"> </w:t>
      </w:r>
      <w:r w:rsidRPr="37BC6833" w:rsidR="00E26567">
        <w:rPr>
          <w:rFonts w:ascii="Arial" w:hAnsi="Arial" w:eastAsia="MS Mincho" w:cs="Arial"/>
          <w:sz w:val="20"/>
          <w:szCs w:val="20"/>
        </w:rPr>
        <w:t xml:space="preserve">Ta priloga je </w:t>
      </w:r>
      <w:r w:rsidRPr="37BC6833" w:rsidR="00AD66D6">
        <w:rPr>
          <w:rFonts w:ascii="Arial" w:hAnsi="Arial" w:eastAsia="MS Mincho" w:cs="Arial"/>
          <w:sz w:val="20"/>
          <w:szCs w:val="20"/>
        </w:rPr>
        <w:t xml:space="preserve">prvenstveno </w:t>
      </w:r>
      <w:r w:rsidRPr="37BC6833" w:rsidR="00E26567">
        <w:rPr>
          <w:rFonts w:ascii="Arial" w:hAnsi="Arial" w:eastAsia="MS Mincho" w:cs="Arial"/>
          <w:sz w:val="20"/>
          <w:szCs w:val="20"/>
        </w:rPr>
        <w:t xml:space="preserve">namenjena opredelitvi ministrstva </w:t>
      </w:r>
      <w:r w:rsidRPr="37BC6833" w:rsidR="000D7D74">
        <w:rPr>
          <w:rFonts w:ascii="Arial" w:hAnsi="Arial" w:eastAsia="MS Mincho" w:cs="Arial"/>
          <w:sz w:val="20"/>
          <w:szCs w:val="20"/>
        </w:rPr>
        <w:t>kot upravljavca</w:t>
      </w:r>
      <w:r w:rsidRPr="37BC6833" w:rsidR="005C5A63">
        <w:rPr>
          <w:rFonts w:ascii="Arial" w:hAnsi="Arial" w:eastAsia="MS Mincho" w:cs="Arial"/>
          <w:sz w:val="20"/>
          <w:szCs w:val="20"/>
        </w:rPr>
        <w:t xml:space="preserve"> osebnih podatkov</w:t>
      </w:r>
      <w:r w:rsidRPr="37BC6833" w:rsidR="000D7D74">
        <w:rPr>
          <w:rFonts w:ascii="Arial" w:hAnsi="Arial" w:eastAsia="MS Mincho" w:cs="Arial"/>
          <w:sz w:val="20"/>
          <w:szCs w:val="20"/>
        </w:rPr>
        <w:t>.</w:t>
      </w:r>
    </w:p>
    <w:p w:rsidRPr="00D72AB4" w:rsidR="00D72AB4" w:rsidP="00FE6197" w:rsidRDefault="00D72AB4" w14:paraId="14F51EEF" w14:textId="77777777">
      <w:pPr>
        <w:pStyle w:val="TEKST"/>
        <w:spacing w:line="276" w:lineRule="auto"/>
        <w:rPr>
          <w:rFonts w:ascii="Arial" w:hAnsi="Arial" w:eastAsia="MS Mincho" w:cs="Arial"/>
          <w:sz w:val="20"/>
          <w:szCs w:val="20"/>
        </w:rPr>
      </w:pPr>
    </w:p>
    <w:p w:rsidR="00D72AB4" w:rsidP="00FE6197" w:rsidRDefault="00D72AB4" w14:paraId="1AB068E1" w14:textId="29BEBB05">
      <w:pPr>
        <w:pStyle w:val="TEKST"/>
        <w:spacing w:line="276" w:lineRule="auto"/>
        <w:rPr>
          <w:rFonts w:ascii="Arial" w:hAnsi="Arial" w:eastAsia="MS Mincho" w:cs="Arial"/>
          <w:sz w:val="20"/>
          <w:szCs w:val="20"/>
        </w:rPr>
      </w:pPr>
      <w:r w:rsidRPr="00C12C71">
        <w:rPr>
          <w:rFonts w:ascii="Arial" w:hAnsi="Arial" w:eastAsia="MS Mincho" w:cs="Arial"/>
          <w:sz w:val="20"/>
          <w:szCs w:val="20"/>
        </w:rPr>
        <w:t xml:space="preserve">V nadaljevanju </w:t>
      </w:r>
      <w:r w:rsidRPr="00C12C71" w:rsidR="00455A3B">
        <w:rPr>
          <w:rFonts w:ascii="Arial" w:hAnsi="Arial" w:eastAsia="MS Mincho" w:cs="Arial"/>
          <w:sz w:val="20"/>
          <w:szCs w:val="20"/>
        </w:rPr>
        <w:t>besedila</w:t>
      </w:r>
      <w:r w:rsidRPr="00C12C71">
        <w:rPr>
          <w:rFonts w:ascii="Arial" w:hAnsi="Arial" w:eastAsia="MS Mincho" w:cs="Arial"/>
          <w:sz w:val="20"/>
          <w:szCs w:val="20"/>
        </w:rPr>
        <w:t xml:space="preserve"> se </w:t>
      </w:r>
      <w:r w:rsidR="002D011A">
        <w:rPr>
          <w:rFonts w:ascii="Arial" w:hAnsi="Arial" w:eastAsia="MS Mincho" w:cs="Arial"/>
          <w:sz w:val="20"/>
          <w:szCs w:val="20"/>
        </w:rPr>
        <w:t>besede »prijavitelj«,</w:t>
      </w:r>
      <w:r w:rsidRPr="00C12C71" w:rsidR="0059481C">
        <w:rPr>
          <w:rFonts w:ascii="Arial" w:hAnsi="Arial" w:eastAsia="MS Mincho" w:cs="Arial"/>
          <w:sz w:val="20"/>
          <w:szCs w:val="20"/>
        </w:rPr>
        <w:t xml:space="preserve"> </w:t>
      </w:r>
      <w:r w:rsidRPr="00C12C71">
        <w:rPr>
          <w:rFonts w:ascii="Arial" w:hAnsi="Arial" w:eastAsia="MS Mincho" w:cs="Arial"/>
          <w:sz w:val="20"/>
          <w:szCs w:val="20"/>
        </w:rPr>
        <w:t>»posameznik«</w:t>
      </w:r>
      <w:r w:rsidR="002D011A">
        <w:rPr>
          <w:rFonts w:ascii="Arial" w:hAnsi="Arial" w:eastAsia="MS Mincho" w:cs="Arial"/>
          <w:sz w:val="20"/>
          <w:szCs w:val="20"/>
        </w:rPr>
        <w:t xml:space="preserve">, </w:t>
      </w:r>
      <w:r w:rsidRPr="004B1184" w:rsidR="002D011A">
        <w:rPr>
          <w:rFonts w:ascii="Arial" w:hAnsi="Arial" w:eastAsia="MS Mincho" w:cs="Arial"/>
          <w:sz w:val="20"/>
          <w:szCs w:val="20"/>
        </w:rPr>
        <w:t>»izvajalec ukrepa«</w:t>
      </w:r>
      <w:r w:rsidRPr="004B1184">
        <w:rPr>
          <w:rFonts w:ascii="Arial" w:hAnsi="Arial" w:eastAsia="MS Mincho" w:cs="Arial"/>
          <w:sz w:val="20"/>
          <w:szCs w:val="20"/>
        </w:rPr>
        <w:t xml:space="preserve"> </w:t>
      </w:r>
      <w:r w:rsidRPr="004B1184" w:rsidR="0059481C">
        <w:rPr>
          <w:rFonts w:ascii="Arial" w:hAnsi="Arial" w:eastAsia="MS Mincho" w:cs="Arial"/>
          <w:sz w:val="20"/>
          <w:szCs w:val="20"/>
        </w:rPr>
        <w:t>ali »</w:t>
      </w:r>
      <w:r w:rsidRPr="004B1184" w:rsidR="002D011A">
        <w:rPr>
          <w:rFonts w:ascii="Arial" w:hAnsi="Arial" w:eastAsia="MS Mincho" w:cs="Arial"/>
          <w:sz w:val="20"/>
          <w:szCs w:val="20"/>
        </w:rPr>
        <w:t>končni prejemnik</w:t>
      </w:r>
      <w:r w:rsidRPr="004B1184" w:rsidR="0059481C">
        <w:rPr>
          <w:rFonts w:ascii="Arial" w:hAnsi="Arial" w:eastAsia="MS Mincho" w:cs="Arial"/>
          <w:sz w:val="20"/>
          <w:szCs w:val="20"/>
        </w:rPr>
        <w:t>«</w:t>
      </w:r>
      <w:r w:rsidRPr="00C12C71">
        <w:rPr>
          <w:rFonts w:ascii="Arial" w:hAnsi="Arial" w:eastAsia="MS Mincho" w:cs="Arial"/>
          <w:sz w:val="20"/>
          <w:szCs w:val="20"/>
        </w:rPr>
        <w:t xml:space="preserve"> nanaša</w:t>
      </w:r>
      <w:r w:rsidRPr="00C12C71" w:rsidR="00A5030D">
        <w:rPr>
          <w:rFonts w:ascii="Arial" w:hAnsi="Arial" w:eastAsia="MS Mincho" w:cs="Arial"/>
          <w:sz w:val="20"/>
          <w:szCs w:val="20"/>
        </w:rPr>
        <w:t>jo</w:t>
      </w:r>
      <w:r w:rsidRPr="00C12C71">
        <w:rPr>
          <w:rFonts w:ascii="Arial" w:hAnsi="Arial" w:eastAsia="MS Mincho" w:cs="Arial"/>
          <w:sz w:val="20"/>
          <w:szCs w:val="20"/>
        </w:rPr>
        <w:t xml:space="preserve"> na vse osebne podatke oseb, katere bodo obdelovali zaposleni na ministrstvu ter drugi javni uslužbenci</w:t>
      </w:r>
      <w:r w:rsidRPr="00C12C71" w:rsidR="0059481C">
        <w:rPr>
          <w:rFonts w:ascii="Arial" w:hAnsi="Arial" w:eastAsia="MS Mincho" w:cs="Arial"/>
          <w:sz w:val="20"/>
          <w:szCs w:val="20"/>
        </w:rPr>
        <w:t xml:space="preserve"> v okviru </w:t>
      </w:r>
      <w:r w:rsidRPr="0076120A" w:rsidR="0059481C">
        <w:rPr>
          <w:rFonts w:ascii="Arial" w:hAnsi="Arial" w:eastAsia="MS Mincho" w:cs="Arial"/>
          <w:sz w:val="20"/>
          <w:szCs w:val="20"/>
        </w:rPr>
        <w:t xml:space="preserve">izvedbe </w:t>
      </w:r>
      <w:r w:rsidRPr="0076120A" w:rsidR="003C5675">
        <w:rPr>
          <w:rFonts w:ascii="Arial" w:hAnsi="Arial" w:eastAsia="MS Mincho" w:cs="Arial"/>
          <w:sz w:val="20"/>
          <w:szCs w:val="20"/>
        </w:rPr>
        <w:t>javnega razpisa</w:t>
      </w:r>
      <w:r w:rsidRPr="0076120A" w:rsidR="00F226EE">
        <w:rPr>
          <w:rFonts w:ascii="Arial" w:hAnsi="Arial" w:eastAsia="MS Mincho" w:cs="Arial"/>
          <w:sz w:val="20"/>
          <w:szCs w:val="20"/>
        </w:rPr>
        <w:t>.</w:t>
      </w:r>
    </w:p>
    <w:p w:rsidR="0063545E" w:rsidP="00FE6197" w:rsidRDefault="0063545E" w14:paraId="15197AB9" w14:textId="77777777">
      <w:pPr>
        <w:pStyle w:val="TEKST"/>
        <w:spacing w:line="276" w:lineRule="auto"/>
        <w:rPr>
          <w:rFonts w:ascii="Arial" w:hAnsi="Arial" w:eastAsia="MS Mincho" w:cs="Arial"/>
          <w:sz w:val="20"/>
          <w:szCs w:val="20"/>
        </w:rPr>
      </w:pPr>
    </w:p>
    <w:p w:rsidRPr="00D72AB4" w:rsidR="0076120A" w:rsidP="00FE6197" w:rsidRDefault="0076120A" w14:paraId="489AAC90" w14:textId="21A488BF">
      <w:pPr>
        <w:pStyle w:val="TEKST"/>
        <w:spacing w:line="276" w:lineRule="auto"/>
        <w:rPr>
          <w:rFonts w:ascii="Arial" w:hAnsi="Arial" w:eastAsia="MS Mincho" w:cs="Arial"/>
          <w:sz w:val="20"/>
          <w:szCs w:val="20"/>
        </w:rPr>
      </w:pPr>
    </w:p>
    <w:p w:rsidRPr="00D72AB4" w:rsidR="00EB1CDF" w:rsidP="00FE6197" w:rsidRDefault="00EB1CDF" w14:paraId="2A0C0069" w14:textId="77777777">
      <w:pPr>
        <w:pStyle w:val="TEKST"/>
        <w:spacing w:line="276" w:lineRule="auto"/>
        <w:rPr>
          <w:rFonts w:ascii="Arial" w:hAnsi="Arial" w:eastAsia="MS Mincho" w:cs="Arial"/>
          <w:sz w:val="20"/>
          <w:szCs w:val="20"/>
        </w:rPr>
      </w:pPr>
      <w:r w:rsidRPr="00D72AB4">
        <w:rPr>
          <w:rFonts w:ascii="Arial" w:hAnsi="Arial" w:eastAsia="MS Mincho" w:cs="Arial"/>
          <w:b/>
          <w:sz w:val="20"/>
          <w:szCs w:val="20"/>
        </w:rPr>
        <w:t>Namen obdelave</w:t>
      </w:r>
      <w:r>
        <w:rPr>
          <w:rFonts w:ascii="Arial" w:hAnsi="Arial" w:eastAsia="MS Mincho" w:cs="Arial"/>
          <w:b/>
          <w:sz w:val="20"/>
          <w:szCs w:val="20"/>
        </w:rPr>
        <w:t xml:space="preserve"> </w:t>
      </w:r>
    </w:p>
    <w:p w:rsidRPr="00D72AB4" w:rsidR="00EB1CDF" w:rsidP="00FE6197" w:rsidRDefault="00EB1CDF" w14:paraId="29788367" w14:textId="77777777">
      <w:pPr>
        <w:pStyle w:val="TEKST"/>
        <w:spacing w:line="276" w:lineRule="auto"/>
        <w:rPr>
          <w:rFonts w:ascii="Arial" w:hAnsi="Arial" w:eastAsia="MS Mincho" w:cs="Arial"/>
          <w:sz w:val="20"/>
          <w:szCs w:val="20"/>
        </w:rPr>
      </w:pPr>
    </w:p>
    <w:p w:rsidRPr="00D72AB4" w:rsidR="00EB1CDF" w:rsidP="00FE6197" w:rsidRDefault="00EB1CDF" w14:paraId="0F55D64B" w14:textId="0DFAC5CE">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Ministrstvo se zavezuje, da bodo osebni podatki obdelani zakonito, pošteno in na pregleden način ter da bo od </w:t>
      </w:r>
      <w:r w:rsidR="002D011A">
        <w:rPr>
          <w:rFonts w:ascii="Arial" w:hAnsi="Arial" w:eastAsia="MS Mincho" w:cs="Arial"/>
          <w:sz w:val="20"/>
          <w:szCs w:val="20"/>
        </w:rPr>
        <w:t>izvajalca ukrepa oziroma končnega prejemnika</w:t>
      </w:r>
      <w:r w:rsidRPr="00D72AB4">
        <w:rPr>
          <w:rFonts w:ascii="Arial" w:hAnsi="Arial" w:eastAsia="MS Mincho" w:cs="Arial"/>
          <w:sz w:val="20"/>
          <w:szCs w:val="20"/>
        </w:rPr>
        <w:t xml:space="preserve"> zahtevalo, pridobivalo in obdelovalo zgolj osebne podatke, ki so neposredno in objektivno povezani z izvajanjem tega </w:t>
      </w:r>
      <w:r w:rsidRPr="001274D4" w:rsidR="003C5675">
        <w:rPr>
          <w:rFonts w:ascii="Arial" w:hAnsi="Arial" w:eastAsia="MS Mincho" w:cs="Arial"/>
          <w:sz w:val="20"/>
          <w:szCs w:val="20"/>
        </w:rPr>
        <w:t xml:space="preserve">javnega razpisa </w:t>
      </w:r>
      <w:r w:rsidRPr="004869D1">
        <w:rPr>
          <w:rFonts w:ascii="Arial" w:hAnsi="Arial" w:eastAsia="MS Mincho" w:cs="Arial"/>
          <w:sz w:val="20"/>
          <w:szCs w:val="20"/>
        </w:rPr>
        <w:t>oziroma izvrševanjem pogodbe o sofinanciranju</w:t>
      </w:r>
      <w:r w:rsidRPr="00D72AB4">
        <w:rPr>
          <w:rFonts w:ascii="Arial" w:hAnsi="Arial" w:eastAsia="MS Mincho" w:cs="Arial"/>
          <w:sz w:val="20"/>
          <w:szCs w:val="20"/>
        </w:rPr>
        <w:t xml:space="preserve">. </w:t>
      </w:r>
    </w:p>
    <w:p w:rsidRPr="00D72AB4" w:rsidR="00EB1CDF" w:rsidP="00FE6197" w:rsidRDefault="00EB1CDF" w14:paraId="6B0AC6D9" w14:textId="77777777">
      <w:pPr>
        <w:pStyle w:val="TEKST"/>
        <w:spacing w:line="276" w:lineRule="auto"/>
        <w:rPr>
          <w:rFonts w:ascii="Arial" w:hAnsi="Arial" w:eastAsia="MS Mincho" w:cs="Arial"/>
          <w:sz w:val="20"/>
          <w:szCs w:val="20"/>
        </w:rPr>
      </w:pPr>
    </w:p>
    <w:p w:rsidR="00EB1CDF" w:rsidP="00FE6197" w:rsidRDefault="00EB1CDF" w14:paraId="177B573D" w14:textId="33E596C9">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Namen obdelave je izvedba </w:t>
      </w:r>
      <w:r w:rsidRPr="00F531EA">
        <w:rPr>
          <w:rFonts w:ascii="Arial" w:hAnsi="Arial" w:eastAsia="MS Mincho" w:cs="Arial"/>
          <w:sz w:val="20"/>
          <w:szCs w:val="20"/>
        </w:rPr>
        <w:t xml:space="preserve">javnega razpisa </w:t>
      </w:r>
      <w:r w:rsidRPr="00F531EA" w:rsidR="00E0118A">
        <w:rPr>
          <w:rFonts w:ascii="Arial" w:hAnsi="Arial" w:eastAsia="MS Mincho" w:cs="Arial"/>
          <w:sz w:val="20"/>
          <w:szCs w:val="20"/>
        </w:rPr>
        <w:t>(preverba izpolnjevanja razpisnih pogojev</w:t>
      </w:r>
      <w:r w:rsidR="00F531EA">
        <w:rPr>
          <w:rFonts w:ascii="Arial" w:hAnsi="Arial" w:eastAsia="MS Mincho" w:cs="Arial"/>
          <w:sz w:val="20"/>
          <w:szCs w:val="20"/>
        </w:rPr>
        <w:t xml:space="preserve"> in meril</w:t>
      </w:r>
      <w:r w:rsidRPr="00F531EA" w:rsidR="00E0118A">
        <w:rPr>
          <w:rFonts w:ascii="Arial" w:hAnsi="Arial" w:eastAsia="MS Mincho" w:cs="Arial"/>
          <w:sz w:val="20"/>
          <w:szCs w:val="20"/>
        </w:rPr>
        <w:t>, izdelava ocene prejetih vlog, preverba točnosti podatkov glede na javne evidence)</w:t>
      </w:r>
      <w:r w:rsidRPr="00F531EA">
        <w:rPr>
          <w:rFonts w:ascii="Arial" w:hAnsi="Arial" w:eastAsia="MS Mincho" w:cs="Arial"/>
          <w:sz w:val="20"/>
          <w:szCs w:val="20"/>
        </w:rPr>
        <w:t>,</w:t>
      </w:r>
      <w:r w:rsidRPr="00D72AB4">
        <w:rPr>
          <w:rFonts w:ascii="Arial" w:hAnsi="Arial" w:eastAsia="MS Mincho" w:cs="Arial"/>
          <w:sz w:val="20"/>
          <w:szCs w:val="20"/>
        </w:rPr>
        <w:t xml:space="preserve"> vodenje podatkov in evidenc (evidence izbranih in neizbranih prijaviteljev (vključno z zavrženimi vlogami), vodenje statističnih in drugih analitičnih evidenc, priprava opomnikov in drugih </w:t>
      </w:r>
      <w:r w:rsidR="00CB595C">
        <w:rPr>
          <w:rFonts w:ascii="Arial" w:hAnsi="Arial" w:eastAsia="MS Mincho" w:cs="Arial"/>
          <w:sz w:val="20"/>
          <w:szCs w:val="20"/>
        </w:rPr>
        <w:t>internih</w:t>
      </w:r>
      <w:r w:rsidRPr="00D72AB4" w:rsidR="00CB595C">
        <w:rPr>
          <w:rFonts w:ascii="Arial" w:hAnsi="Arial" w:eastAsia="MS Mincho" w:cs="Arial"/>
          <w:sz w:val="20"/>
          <w:szCs w:val="20"/>
        </w:rPr>
        <w:t xml:space="preserve"> </w:t>
      </w:r>
      <w:r w:rsidRPr="00D72AB4">
        <w:rPr>
          <w:rFonts w:ascii="Arial" w:hAnsi="Arial" w:eastAsia="MS Mincho" w:cs="Arial"/>
          <w:sz w:val="20"/>
          <w:szCs w:val="20"/>
        </w:rPr>
        <w:t>dopiso</w:t>
      </w:r>
      <w:r w:rsidRPr="000A038B">
        <w:rPr>
          <w:rFonts w:ascii="Arial" w:hAnsi="Arial" w:eastAsia="MS Mincho" w:cs="Arial"/>
          <w:sz w:val="20"/>
          <w:szCs w:val="20"/>
        </w:rPr>
        <w:t>v</w:t>
      </w:r>
      <w:r w:rsidRPr="000A038B" w:rsidR="000A038B">
        <w:rPr>
          <w:rFonts w:ascii="Arial" w:hAnsi="Arial" w:eastAsia="MS Mincho" w:cs="Arial"/>
          <w:sz w:val="20"/>
          <w:szCs w:val="20"/>
        </w:rPr>
        <w:t>,</w:t>
      </w:r>
      <w:r w:rsidR="00FA6F7A">
        <w:rPr>
          <w:rFonts w:ascii="Arial" w:hAnsi="Arial" w:eastAsia="MS Mincho" w:cs="Arial"/>
          <w:sz w:val="20"/>
          <w:szCs w:val="20"/>
        </w:rPr>
        <w:t xml:space="preserve"> </w:t>
      </w:r>
      <w:r w:rsidRPr="00A00DE7" w:rsidR="00FA6F7A">
        <w:rPr>
          <w:rFonts w:ascii="Arial" w:hAnsi="Arial" w:eastAsia="MS Mincho" w:cs="Arial"/>
          <w:sz w:val="20"/>
          <w:szCs w:val="20"/>
        </w:rPr>
        <w:t xml:space="preserve">izvajalcev in podizvajalcev, </w:t>
      </w:r>
      <w:r w:rsidR="00FA6F7A">
        <w:rPr>
          <w:rFonts w:ascii="Arial" w:hAnsi="Arial" w:eastAsia="MS Mincho" w:cs="Arial"/>
          <w:sz w:val="20"/>
          <w:szCs w:val="20"/>
        </w:rPr>
        <w:t>dejanskih lastnikov</w:t>
      </w:r>
      <w:r w:rsidRPr="00A00DE7" w:rsidR="00FA6F7A">
        <w:rPr>
          <w:rFonts w:ascii="Arial" w:hAnsi="Arial" w:eastAsia="MS Mincho" w:cs="Arial"/>
          <w:sz w:val="20"/>
          <w:szCs w:val="20"/>
        </w:rPr>
        <w:t xml:space="preserve"> prejemnika sredstev ali izvajalca</w:t>
      </w:r>
      <w:r w:rsidR="0022122A">
        <w:rPr>
          <w:rFonts w:ascii="Arial" w:hAnsi="Arial" w:eastAsia="MS Mincho" w:cs="Arial"/>
          <w:sz w:val="20"/>
          <w:szCs w:val="20"/>
        </w:rPr>
        <w:t>)</w:t>
      </w:r>
      <w:r w:rsidRPr="00D72AB4">
        <w:rPr>
          <w:rFonts w:ascii="Arial" w:hAnsi="Arial" w:eastAsia="MS Mincho" w:cs="Arial"/>
          <w:sz w:val="20"/>
          <w:szCs w:val="20"/>
        </w:rPr>
        <w:t>. Namen obdelave podatkov po sklenitvi pogodbe o sofinanciranju pa bo preverjanje izpolnjenosti pogojev, rokov in proračunskih</w:t>
      </w:r>
      <w:r w:rsidRPr="00D72AB4" w:rsidR="73B5885F">
        <w:rPr>
          <w:rFonts w:ascii="Arial" w:hAnsi="Arial" w:eastAsia="MS Mincho" w:cs="Arial"/>
          <w:sz w:val="20"/>
          <w:szCs w:val="20"/>
        </w:rPr>
        <w:t xml:space="preserve"> </w:t>
      </w:r>
      <w:r w:rsidRPr="00D72AB4">
        <w:rPr>
          <w:rFonts w:ascii="Arial" w:hAnsi="Arial" w:eastAsia="MS Mincho" w:cs="Arial"/>
          <w:sz w:val="20"/>
          <w:szCs w:val="20"/>
        </w:rPr>
        <w:t xml:space="preserve">možnosti za izplačilo </w:t>
      </w:r>
      <w:r w:rsidR="002D011A">
        <w:rPr>
          <w:rFonts w:ascii="Arial" w:hAnsi="Arial" w:eastAsia="MS Mincho" w:cs="Arial"/>
          <w:sz w:val="20"/>
          <w:szCs w:val="20"/>
        </w:rPr>
        <w:t>vloge</w:t>
      </w:r>
      <w:r>
        <w:rPr>
          <w:rFonts w:ascii="Arial" w:hAnsi="Arial" w:eastAsia="MS Mincho" w:cs="Arial"/>
          <w:sz w:val="20"/>
          <w:szCs w:val="20"/>
        </w:rPr>
        <w:t xml:space="preserve"> za izplačilo</w:t>
      </w:r>
      <w:r w:rsidRPr="00D72AB4">
        <w:rPr>
          <w:rFonts w:ascii="Arial" w:hAnsi="Arial" w:eastAsia="MS Mincho" w:cs="Arial"/>
          <w:sz w:val="20"/>
          <w:szCs w:val="20"/>
        </w:rPr>
        <w:t xml:space="preserve"> </w:t>
      </w:r>
      <w:r w:rsidR="002D011A">
        <w:rPr>
          <w:rFonts w:ascii="Arial" w:hAnsi="Arial" w:eastAsia="MS Mincho" w:cs="Arial"/>
          <w:sz w:val="20"/>
          <w:szCs w:val="20"/>
        </w:rPr>
        <w:t>sklada NOO</w:t>
      </w:r>
      <w:r w:rsidR="00E60C5F">
        <w:rPr>
          <w:rStyle w:val="Sprotnaopomba-sklic"/>
          <w:rFonts w:ascii="Arial" w:hAnsi="Arial" w:eastAsia="MS Mincho" w:cs="Arial"/>
          <w:sz w:val="20"/>
          <w:szCs w:val="20"/>
        </w:rPr>
        <w:footnoteReference w:id="2"/>
      </w:r>
      <w:r w:rsidR="002D011A">
        <w:rPr>
          <w:rFonts w:ascii="Arial" w:hAnsi="Arial" w:eastAsia="MS Mincho" w:cs="Arial"/>
          <w:sz w:val="20"/>
          <w:szCs w:val="20"/>
        </w:rPr>
        <w:t xml:space="preserve"> </w:t>
      </w:r>
      <w:r w:rsidRPr="00D72AB4">
        <w:rPr>
          <w:rFonts w:ascii="Arial" w:hAnsi="Arial" w:eastAsia="MS Mincho" w:cs="Arial"/>
          <w:sz w:val="20"/>
          <w:szCs w:val="20"/>
        </w:rPr>
        <w:t xml:space="preserve">(nastanek dejanskih stroškov, realizacija, in druge oblike dokazil), vodenje evidence </w:t>
      </w:r>
      <w:r w:rsidR="002D011A">
        <w:rPr>
          <w:rFonts w:ascii="Arial" w:hAnsi="Arial" w:eastAsia="MS Mincho" w:cs="Arial"/>
          <w:sz w:val="20"/>
          <w:szCs w:val="20"/>
        </w:rPr>
        <w:t>projektov</w:t>
      </w:r>
      <w:r w:rsidRPr="00D72AB4">
        <w:rPr>
          <w:rFonts w:ascii="Arial" w:hAnsi="Arial" w:eastAsia="MS Mincho" w:cs="Arial"/>
          <w:sz w:val="20"/>
          <w:szCs w:val="20"/>
        </w:rPr>
        <w:t xml:space="preserve"> (</w:t>
      </w:r>
      <w:r>
        <w:rPr>
          <w:rFonts w:ascii="Arial" w:hAnsi="Arial" w:eastAsia="MS Mincho" w:cs="Arial"/>
          <w:sz w:val="20"/>
          <w:szCs w:val="20"/>
        </w:rPr>
        <w:t xml:space="preserve">v izvajanju, zaključene, </w:t>
      </w:r>
      <w:r w:rsidRPr="00D72AB4">
        <w:rPr>
          <w:rFonts w:ascii="Arial" w:hAnsi="Arial" w:eastAsia="MS Mincho" w:cs="Arial"/>
          <w:sz w:val="20"/>
          <w:szCs w:val="20"/>
        </w:rPr>
        <w:t xml:space="preserve">odstopi od pogodb), poročanje </w:t>
      </w:r>
      <w:r w:rsidR="002D011A">
        <w:rPr>
          <w:rFonts w:ascii="Arial" w:hAnsi="Arial" w:eastAsia="MS Mincho" w:cs="Arial"/>
          <w:sz w:val="20"/>
          <w:szCs w:val="20"/>
        </w:rPr>
        <w:t>koordinacijskemu in stroškovnemu organu</w:t>
      </w:r>
      <w:r w:rsidRPr="00D72AB4">
        <w:rPr>
          <w:rFonts w:ascii="Arial" w:hAnsi="Arial" w:eastAsia="MS Mincho" w:cs="Arial"/>
          <w:sz w:val="20"/>
          <w:szCs w:val="20"/>
        </w:rPr>
        <w:t>, Ministrstvu za finance, Računskemu sodišču</w:t>
      </w:r>
      <w:r>
        <w:rPr>
          <w:rFonts w:ascii="Arial" w:hAnsi="Arial" w:eastAsia="MS Mincho" w:cs="Arial"/>
          <w:sz w:val="20"/>
          <w:szCs w:val="20"/>
        </w:rPr>
        <w:t xml:space="preserve"> RS in EU</w:t>
      </w:r>
      <w:r w:rsidRPr="00D72AB4">
        <w:rPr>
          <w:rFonts w:ascii="Arial" w:hAnsi="Arial" w:eastAsia="MS Mincho" w:cs="Arial"/>
          <w:sz w:val="20"/>
          <w:szCs w:val="20"/>
        </w:rPr>
        <w:t>,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državnih pomočeh, obdelava za namene programa e-RAR in ARACHNE ter učinkovitega delovanja informacijskih sistemov, ki jih uporablja ali jih je dolžno uporabljati ministrstvo</w:t>
      </w:r>
      <w:r w:rsidR="00A00DE7">
        <w:rPr>
          <w:rFonts w:ascii="Arial" w:hAnsi="Arial" w:eastAsia="MS Mincho" w:cs="Arial"/>
          <w:sz w:val="20"/>
          <w:szCs w:val="20"/>
        </w:rPr>
        <w:t>.</w:t>
      </w:r>
    </w:p>
    <w:p w:rsidR="00BA17C5" w:rsidP="00FE6197" w:rsidRDefault="00BA17C5" w14:paraId="71CE81EB" w14:textId="77777777">
      <w:pPr>
        <w:pStyle w:val="TEKST"/>
        <w:spacing w:line="276" w:lineRule="auto"/>
        <w:rPr>
          <w:rFonts w:ascii="Arial" w:hAnsi="Arial" w:eastAsia="MS Mincho" w:cs="Arial"/>
          <w:sz w:val="20"/>
          <w:szCs w:val="20"/>
        </w:rPr>
      </w:pPr>
    </w:p>
    <w:p w:rsidRPr="00BA17C5" w:rsidR="00AF52FB" w:rsidP="00FE6197" w:rsidRDefault="00AF52FB" w14:paraId="1A5B0E82" w14:textId="77777777">
      <w:pPr>
        <w:pStyle w:val="TEKST"/>
        <w:spacing w:line="276" w:lineRule="auto"/>
        <w:rPr>
          <w:rFonts w:ascii="Arial" w:hAnsi="Arial" w:eastAsia="MS Mincho" w:cs="Arial"/>
          <w:sz w:val="20"/>
          <w:szCs w:val="20"/>
        </w:rPr>
      </w:pPr>
      <w:r w:rsidRPr="00BA17C5">
        <w:rPr>
          <w:rFonts w:ascii="Arial" w:hAnsi="Arial" w:eastAsia="MS Mincho" w:cs="Arial"/>
          <w:sz w:val="20"/>
          <w:szCs w:val="20"/>
        </w:rPr>
        <w:t>Vsebina obdelave iz prejšnjega odstavka je omejena na:</w:t>
      </w:r>
    </w:p>
    <w:p w:rsidRPr="00BA17C5" w:rsidR="00AF52FB" w:rsidP="00FE6197" w:rsidRDefault="00AF52FB" w14:paraId="19F379E4" w14:textId="7435694A">
      <w:pPr>
        <w:pStyle w:val="TEKST"/>
        <w:numPr>
          <w:ilvl w:val="0"/>
          <w:numId w:val="12"/>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vpogled, zbiranje, beleženje, strukturiranje, prilagajanje ali spreminjanje, priklic, uporaba, razkritje s posredovanjem,</w:t>
      </w:r>
      <w:r w:rsidR="00864D9A">
        <w:rPr>
          <w:rFonts w:ascii="Arial" w:hAnsi="Arial" w:eastAsia="MS Mincho" w:cs="Arial"/>
          <w:sz w:val="20"/>
          <w:szCs w:val="20"/>
        </w:rPr>
        <w:t xml:space="preserve"> razširjanje ali </w:t>
      </w:r>
      <w:r w:rsidRPr="00BA17C5">
        <w:rPr>
          <w:rFonts w:ascii="Arial" w:hAnsi="Arial" w:eastAsia="MS Mincho" w:cs="Arial"/>
          <w:sz w:val="20"/>
          <w:szCs w:val="20"/>
        </w:rPr>
        <w:t>drugačno omogočanje dostopa, prilagajanje ali kombiniranje, omejevanje, urejanje in shranjevanje ter izbris ali uničenje osebnih podatkov prijaviteljev</w:t>
      </w:r>
      <w:r w:rsidR="00623F45">
        <w:rPr>
          <w:rFonts w:ascii="Arial" w:hAnsi="Arial" w:eastAsia="MS Mincho" w:cs="Arial"/>
          <w:sz w:val="20"/>
          <w:szCs w:val="20"/>
        </w:rPr>
        <w:t>,</w:t>
      </w:r>
      <w:r w:rsidRPr="00BA17C5">
        <w:rPr>
          <w:rFonts w:ascii="Arial" w:hAnsi="Arial" w:eastAsia="MS Mincho" w:cs="Arial"/>
          <w:sz w:val="20"/>
          <w:szCs w:val="20"/>
        </w:rPr>
        <w:t xml:space="preserve"> </w:t>
      </w:r>
      <w:r w:rsidR="00623F45">
        <w:rPr>
          <w:rFonts w:ascii="Arial" w:hAnsi="Arial" w:eastAsia="MS Mincho" w:cs="Arial"/>
          <w:sz w:val="20"/>
          <w:szCs w:val="20"/>
        </w:rPr>
        <w:t xml:space="preserve">izvajalcev ukrepov in </w:t>
      </w:r>
      <w:r w:rsidRPr="008752FF" w:rsidR="008752FF">
        <w:rPr>
          <w:rFonts w:ascii="Arial" w:hAnsi="Arial" w:eastAsia="MS Mincho" w:cs="Arial"/>
          <w:sz w:val="20"/>
          <w:szCs w:val="20"/>
        </w:rPr>
        <w:t>končnih prejemnikov</w:t>
      </w:r>
      <w:r w:rsidR="00864D9A">
        <w:rPr>
          <w:rFonts w:ascii="Arial" w:hAnsi="Arial" w:eastAsia="MS Mincho" w:cs="Arial"/>
          <w:sz w:val="20"/>
          <w:szCs w:val="20"/>
        </w:rPr>
        <w:t>,</w:t>
      </w:r>
    </w:p>
    <w:p w:rsidRPr="00BA17C5" w:rsidR="00AF52FB" w:rsidP="00FE6197" w:rsidRDefault="00AF52FB" w14:paraId="2C97EDD4" w14:textId="77777777">
      <w:pPr>
        <w:pStyle w:val="TEKST"/>
        <w:spacing w:line="276" w:lineRule="auto"/>
        <w:rPr>
          <w:rFonts w:ascii="Arial" w:hAnsi="Arial" w:eastAsia="MS Mincho" w:cs="Arial"/>
          <w:sz w:val="20"/>
          <w:szCs w:val="20"/>
        </w:rPr>
      </w:pPr>
    </w:p>
    <w:p w:rsidRPr="00BA17C5" w:rsidR="00AF52FB" w:rsidP="00FE6197" w:rsidRDefault="00AF52FB" w14:paraId="1A9A786A" w14:textId="743F0C78">
      <w:pPr>
        <w:pStyle w:val="TEKST"/>
        <w:spacing w:line="276" w:lineRule="auto"/>
        <w:rPr>
          <w:rFonts w:ascii="Arial" w:hAnsi="Arial" w:eastAsia="MS Mincho" w:cs="Arial"/>
          <w:sz w:val="20"/>
          <w:szCs w:val="20"/>
        </w:rPr>
      </w:pPr>
      <w:r w:rsidRPr="00BA17C5">
        <w:rPr>
          <w:rFonts w:ascii="Arial" w:hAnsi="Arial" w:eastAsia="MS Mincho" w:cs="Arial"/>
          <w:sz w:val="20"/>
          <w:szCs w:val="20"/>
        </w:rPr>
        <w:t>pri čemer se zbirajo sledeče vrste osebnih podatkov:</w:t>
      </w:r>
    </w:p>
    <w:p w:rsidRPr="00BA17C5" w:rsidR="00AF52FB" w:rsidP="00FE6197" w:rsidRDefault="00AF52FB" w14:paraId="330A33E7" w14:textId="77777777">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osebna imena,</w:t>
      </w:r>
    </w:p>
    <w:p w:rsidRPr="00BA17C5" w:rsidR="00AF52FB" w:rsidP="00FE6197" w:rsidRDefault="00AF52FB" w14:paraId="29760401" w14:textId="72EDFD06">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podatki o zaposlitvi</w:t>
      </w:r>
      <w:r w:rsidR="00310507">
        <w:rPr>
          <w:rFonts w:ascii="Arial" w:hAnsi="Arial" w:eastAsia="MS Mincho" w:cs="Arial"/>
          <w:sz w:val="20"/>
          <w:szCs w:val="20"/>
        </w:rPr>
        <w:t xml:space="preserve"> in podatki iz življenjepisov</w:t>
      </w:r>
      <w:r w:rsidRPr="00BA17C5">
        <w:rPr>
          <w:rFonts w:ascii="Arial" w:hAnsi="Arial" w:eastAsia="MS Mincho" w:cs="Arial"/>
          <w:sz w:val="20"/>
          <w:szCs w:val="20"/>
        </w:rPr>
        <w:t>,</w:t>
      </w:r>
    </w:p>
    <w:p w:rsidRPr="00BA17C5" w:rsidR="00AF52FB" w:rsidP="00FE6197" w:rsidRDefault="00AF52FB" w14:paraId="2F846119" w14:textId="77777777">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naslovi,</w:t>
      </w:r>
    </w:p>
    <w:p w:rsidRPr="00BA17C5" w:rsidR="00AF52FB" w:rsidP="00FE6197" w:rsidRDefault="00AF52FB" w14:paraId="048DC18B" w14:textId="77777777">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podatki o izobrazbi,</w:t>
      </w:r>
    </w:p>
    <w:p w:rsidRPr="00BA17C5" w:rsidR="00AF52FB" w:rsidP="00FE6197" w:rsidRDefault="00AF52FB" w14:paraId="4D46B395" w14:textId="77777777">
      <w:pPr>
        <w:pStyle w:val="TEKST"/>
        <w:numPr>
          <w:ilvl w:val="0"/>
          <w:numId w:val="13"/>
        </w:numPr>
        <w:spacing w:line="276" w:lineRule="auto"/>
        <w:ind w:left="567" w:hanging="283"/>
        <w:rPr>
          <w:rFonts w:ascii="Arial" w:hAnsi="Arial" w:eastAsia="MS Mincho" w:cs="Arial"/>
          <w:sz w:val="20"/>
          <w:szCs w:val="20"/>
        </w:rPr>
      </w:pPr>
      <w:r w:rsidRPr="00BA17C5">
        <w:rPr>
          <w:rFonts w:ascii="Arial" w:hAnsi="Arial" w:eastAsia="MS Mincho" w:cs="Arial"/>
          <w:sz w:val="20"/>
          <w:szCs w:val="20"/>
        </w:rPr>
        <w:t>podatki o transakcijskem računu vezano na izplačila plač</w:t>
      </w:r>
      <w:r w:rsidR="00C95472">
        <w:rPr>
          <w:rFonts w:ascii="Arial" w:hAnsi="Arial" w:eastAsia="MS Mincho" w:cs="Arial"/>
          <w:sz w:val="20"/>
          <w:szCs w:val="20"/>
        </w:rPr>
        <w:t>,</w:t>
      </w:r>
    </w:p>
    <w:p w:rsidRPr="00BA17C5" w:rsidR="00AF52FB" w:rsidP="00FE6197" w:rsidRDefault="00AF52FB" w14:paraId="2C643CE9" w14:textId="77777777">
      <w:pPr>
        <w:pStyle w:val="TEKST"/>
        <w:spacing w:line="276" w:lineRule="auto"/>
        <w:ind w:left="360"/>
        <w:rPr>
          <w:rFonts w:ascii="Arial" w:hAnsi="Arial" w:eastAsia="MS Mincho" w:cs="Arial"/>
          <w:sz w:val="20"/>
          <w:szCs w:val="20"/>
        </w:rPr>
      </w:pPr>
    </w:p>
    <w:p w:rsidRPr="00BA17C5" w:rsidR="00AF52FB" w:rsidP="00FE6197" w:rsidRDefault="00AF52FB" w14:paraId="1C81920F" w14:textId="77777777">
      <w:pPr>
        <w:pStyle w:val="TEKST"/>
        <w:spacing w:line="276" w:lineRule="auto"/>
        <w:rPr>
          <w:rFonts w:ascii="Arial" w:hAnsi="Arial" w:eastAsia="MS Mincho" w:cs="Arial"/>
          <w:sz w:val="20"/>
          <w:szCs w:val="20"/>
        </w:rPr>
      </w:pPr>
      <w:r w:rsidRPr="00BA17C5">
        <w:rPr>
          <w:rFonts w:ascii="Arial" w:hAnsi="Arial" w:eastAsia="MS Mincho" w:cs="Arial"/>
          <w:sz w:val="20"/>
          <w:szCs w:val="20"/>
        </w:rPr>
        <w:t>ki se nanašajo na:</w:t>
      </w:r>
    </w:p>
    <w:p w:rsidRPr="00D36A7F" w:rsidR="00AF52FB" w:rsidP="00FE6197" w:rsidRDefault="00AF52FB" w14:paraId="31CD1401" w14:textId="3E244E22">
      <w:pPr>
        <w:pStyle w:val="TEKST"/>
        <w:numPr>
          <w:ilvl w:val="0"/>
          <w:numId w:val="14"/>
        </w:numPr>
        <w:spacing w:line="276" w:lineRule="auto"/>
        <w:ind w:left="567" w:hanging="283"/>
        <w:rPr>
          <w:rFonts w:ascii="Arial" w:hAnsi="Arial" w:eastAsia="MS Mincho" w:cs="Arial"/>
          <w:sz w:val="20"/>
          <w:szCs w:val="20"/>
        </w:rPr>
      </w:pPr>
      <w:r w:rsidRPr="00D36A7F">
        <w:rPr>
          <w:rFonts w:ascii="Arial" w:hAnsi="Arial" w:eastAsia="MS Mincho" w:cs="Arial"/>
          <w:sz w:val="20"/>
          <w:szCs w:val="20"/>
        </w:rPr>
        <w:t xml:space="preserve">zaposlene osebe pri </w:t>
      </w:r>
      <w:r w:rsidRPr="00D36A7F" w:rsidR="00A00DE7">
        <w:rPr>
          <w:rFonts w:ascii="Arial" w:hAnsi="Arial" w:eastAsia="MS Mincho" w:cs="Arial"/>
          <w:sz w:val="20"/>
          <w:szCs w:val="20"/>
        </w:rPr>
        <w:t>izvajalcu ukrepa oziroma končnem prejemniku</w:t>
      </w:r>
      <w:r w:rsidRPr="00D36A7F">
        <w:rPr>
          <w:rFonts w:ascii="Arial" w:hAnsi="Arial" w:eastAsia="MS Mincho" w:cs="Arial"/>
          <w:sz w:val="20"/>
          <w:szCs w:val="20"/>
        </w:rPr>
        <w:t>, navede</w:t>
      </w:r>
      <w:r w:rsidRPr="00D36A7F" w:rsidR="00C95472">
        <w:rPr>
          <w:rFonts w:ascii="Arial" w:hAnsi="Arial" w:eastAsia="MS Mincho" w:cs="Arial"/>
          <w:sz w:val="20"/>
          <w:szCs w:val="20"/>
        </w:rPr>
        <w:t>ne</w:t>
      </w:r>
      <w:r w:rsidRPr="00D36A7F">
        <w:rPr>
          <w:rFonts w:ascii="Arial" w:hAnsi="Arial" w:eastAsia="MS Mincho" w:cs="Arial"/>
          <w:sz w:val="20"/>
          <w:szCs w:val="20"/>
        </w:rPr>
        <w:t xml:space="preserve"> kot kontaktne osebe</w:t>
      </w:r>
      <w:r w:rsidRPr="00D36A7F" w:rsidR="00C95472">
        <w:rPr>
          <w:rFonts w:ascii="Arial" w:hAnsi="Arial" w:eastAsia="MS Mincho" w:cs="Arial"/>
          <w:sz w:val="20"/>
          <w:szCs w:val="20"/>
        </w:rPr>
        <w:t xml:space="preserv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sodelujoče na </w:t>
      </w:r>
      <w:r w:rsidRPr="00D36A7F" w:rsidR="00A00DE7">
        <w:rPr>
          <w:rFonts w:ascii="Arial" w:hAnsi="Arial" w:eastAsia="MS Mincho" w:cs="Arial"/>
          <w:sz w:val="20"/>
          <w:szCs w:val="20"/>
        </w:rPr>
        <w:t>projektu</w:t>
      </w:r>
      <w:r w:rsidRPr="00D36A7F" w:rsidR="00C95472">
        <w:rPr>
          <w:rFonts w:ascii="Arial" w:hAnsi="Arial" w:eastAsia="MS Mincho" w:cs="Arial"/>
          <w:sz w:val="20"/>
          <w:szCs w:val="20"/>
        </w:rPr>
        <w:t xml:space="preserve"> oziroma za katere se uveljavlja stroške za delo na </w:t>
      </w:r>
      <w:r w:rsidRPr="00D36A7F" w:rsidR="00A00DE7">
        <w:rPr>
          <w:rFonts w:ascii="Arial" w:hAnsi="Arial" w:eastAsia="MS Mincho" w:cs="Arial"/>
          <w:sz w:val="20"/>
          <w:szCs w:val="20"/>
        </w:rPr>
        <w:t>projektu</w:t>
      </w:r>
      <w:r w:rsidR="000A038B">
        <w:rPr>
          <w:rFonts w:ascii="Arial" w:hAnsi="Arial" w:eastAsia="MS Mincho" w:cs="Arial"/>
          <w:sz w:val="20"/>
          <w:szCs w:val="20"/>
        </w:rPr>
        <w:t>,</w:t>
      </w:r>
    </w:p>
    <w:p w:rsidR="006710DE" w:rsidP="00FE6197" w:rsidRDefault="00AF52FB" w14:paraId="0C2C7880" w14:textId="77777777">
      <w:pPr>
        <w:pStyle w:val="TEKST"/>
        <w:numPr>
          <w:ilvl w:val="0"/>
          <w:numId w:val="14"/>
        </w:numPr>
        <w:spacing w:line="276" w:lineRule="auto"/>
        <w:ind w:left="567" w:hanging="283"/>
        <w:rPr>
          <w:rFonts w:ascii="Arial" w:hAnsi="Arial" w:eastAsia="MS Mincho" w:cs="Arial"/>
          <w:sz w:val="20"/>
          <w:szCs w:val="20"/>
        </w:rPr>
      </w:pPr>
      <w:r w:rsidRPr="006710DE">
        <w:rPr>
          <w:rFonts w:ascii="Arial" w:hAnsi="Arial" w:eastAsia="MS Mincho" w:cs="Arial"/>
          <w:sz w:val="20"/>
          <w:szCs w:val="20"/>
        </w:rPr>
        <w:lastRenderedPageBreak/>
        <w:t>zunanje izvajalce</w:t>
      </w:r>
      <w:r w:rsidRPr="006710DE" w:rsidR="00C95472">
        <w:rPr>
          <w:rFonts w:ascii="Arial" w:hAnsi="Arial" w:eastAsia="MS Mincho" w:cs="Arial"/>
          <w:sz w:val="20"/>
          <w:szCs w:val="20"/>
        </w:rPr>
        <w:t xml:space="preserve"> </w:t>
      </w:r>
      <w:r w:rsidRPr="006710DE" w:rsidR="00A00DE7">
        <w:rPr>
          <w:rFonts w:ascii="Arial" w:hAnsi="Arial" w:eastAsia="MS Mincho" w:cs="Arial"/>
          <w:sz w:val="20"/>
          <w:szCs w:val="20"/>
        </w:rPr>
        <w:t>izvajalca ukrepa oziroma končnega prejemnika</w:t>
      </w:r>
      <w:r w:rsidRPr="006710DE">
        <w:rPr>
          <w:rFonts w:ascii="Arial" w:hAnsi="Arial" w:eastAsia="MS Mincho" w:cs="Arial"/>
          <w:sz w:val="20"/>
          <w:szCs w:val="20"/>
        </w:rPr>
        <w:t xml:space="preserve">, </w:t>
      </w:r>
      <w:r w:rsidRPr="006710DE" w:rsidR="00C95472">
        <w:rPr>
          <w:rFonts w:ascii="Arial" w:hAnsi="Arial" w:eastAsia="MS Mincho" w:cs="Arial"/>
          <w:sz w:val="20"/>
          <w:szCs w:val="20"/>
        </w:rPr>
        <w:t xml:space="preserve">navedene kot kontaktne osebe na </w:t>
      </w:r>
      <w:r w:rsidRPr="006710DE" w:rsidR="00A00DE7">
        <w:rPr>
          <w:rFonts w:ascii="Arial" w:hAnsi="Arial" w:eastAsia="MS Mincho" w:cs="Arial"/>
          <w:sz w:val="20"/>
          <w:szCs w:val="20"/>
        </w:rPr>
        <w:t>projektu</w:t>
      </w:r>
      <w:r w:rsidRPr="006710DE" w:rsidR="00C95472">
        <w:rPr>
          <w:rFonts w:ascii="Arial" w:hAnsi="Arial" w:eastAsia="MS Mincho" w:cs="Arial"/>
          <w:sz w:val="20"/>
          <w:szCs w:val="20"/>
        </w:rPr>
        <w:t xml:space="preserve"> oziroma za </w:t>
      </w:r>
      <w:r w:rsidRPr="006710DE">
        <w:rPr>
          <w:rFonts w:ascii="Arial" w:hAnsi="Arial" w:eastAsia="MS Mincho" w:cs="Arial"/>
          <w:sz w:val="20"/>
          <w:szCs w:val="20"/>
        </w:rPr>
        <w:t>kater</w:t>
      </w:r>
      <w:r w:rsidRPr="006710DE" w:rsidR="00C95472">
        <w:rPr>
          <w:rFonts w:ascii="Arial" w:hAnsi="Arial" w:eastAsia="MS Mincho" w:cs="Arial"/>
          <w:sz w:val="20"/>
          <w:szCs w:val="20"/>
        </w:rPr>
        <w:t>e</w:t>
      </w:r>
      <w:r w:rsidRPr="006710DE">
        <w:rPr>
          <w:rFonts w:ascii="Arial" w:hAnsi="Arial" w:eastAsia="MS Mincho" w:cs="Arial"/>
          <w:sz w:val="20"/>
          <w:szCs w:val="20"/>
        </w:rPr>
        <w:t xml:space="preserve"> </w:t>
      </w:r>
      <w:r w:rsidRPr="006710DE" w:rsidR="00C95472">
        <w:rPr>
          <w:rFonts w:ascii="Arial" w:hAnsi="Arial" w:eastAsia="MS Mincho" w:cs="Arial"/>
          <w:sz w:val="20"/>
          <w:szCs w:val="20"/>
        </w:rPr>
        <w:t xml:space="preserve">se uveljavlja </w:t>
      </w:r>
      <w:r w:rsidRPr="006710DE">
        <w:rPr>
          <w:rFonts w:ascii="Arial" w:hAnsi="Arial" w:eastAsia="MS Mincho" w:cs="Arial"/>
          <w:sz w:val="20"/>
          <w:szCs w:val="20"/>
        </w:rPr>
        <w:t>strošk</w:t>
      </w:r>
      <w:r w:rsidRPr="006710DE" w:rsidR="00C95472">
        <w:rPr>
          <w:rFonts w:ascii="Arial" w:hAnsi="Arial" w:eastAsia="MS Mincho" w:cs="Arial"/>
          <w:sz w:val="20"/>
          <w:szCs w:val="20"/>
        </w:rPr>
        <w:t xml:space="preserve">e na </w:t>
      </w:r>
      <w:r w:rsidRPr="006710DE" w:rsidR="00A00DE7">
        <w:rPr>
          <w:rFonts w:ascii="Arial" w:hAnsi="Arial" w:eastAsia="MS Mincho" w:cs="Arial"/>
          <w:sz w:val="20"/>
          <w:szCs w:val="20"/>
        </w:rPr>
        <w:t>projektu</w:t>
      </w:r>
      <w:r w:rsidRPr="006710DE" w:rsidR="000A038B">
        <w:rPr>
          <w:rFonts w:ascii="Arial" w:hAnsi="Arial" w:eastAsia="MS Mincho" w:cs="Arial"/>
          <w:sz w:val="20"/>
          <w:szCs w:val="20"/>
        </w:rPr>
        <w:t>,</w:t>
      </w:r>
    </w:p>
    <w:p w:rsidRPr="006710DE" w:rsidR="00BA2401" w:rsidP="00FE6197" w:rsidRDefault="00403D4E" w14:paraId="7FEED2AD" w14:textId="48CA18F6">
      <w:pPr>
        <w:pStyle w:val="TEKST"/>
        <w:numPr>
          <w:ilvl w:val="0"/>
          <w:numId w:val="14"/>
        </w:numPr>
        <w:spacing w:line="276" w:lineRule="auto"/>
        <w:ind w:left="567" w:hanging="283"/>
        <w:rPr>
          <w:rFonts w:ascii="Arial" w:hAnsi="Arial" w:eastAsia="MS Mincho" w:cs="Arial"/>
          <w:sz w:val="20"/>
          <w:szCs w:val="20"/>
        </w:rPr>
      </w:pPr>
      <w:r w:rsidRPr="006710DE">
        <w:rPr>
          <w:rFonts w:ascii="Arial" w:hAnsi="Arial" w:eastAsia="MS Mincho" w:cs="Arial"/>
          <w:sz w:val="20"/>
          <w:szCs w:val="20"/>
        </w:rPr>
        <w:t>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w:t>
      </w:r>
      <w:r w:rsidRPr="006710DE" w:rsidR="00623F45">
        <w:rPr>
          <w:rFonts w:ascii="Arial" w:hAnsi="Arial" w:eastAsia="MS Mincho" w:cs="Arial"/>
          <w:sz w:val="20"/>
          <w:szCs w:val="20"/>
        </w:rPr>
        <w:t>, izvajalcev ukrepov</w:t>
      </w:r>
      <w:r w:rsidRPr="006710DE">
        <w:rPr>
          <w:rFonts w:ascii="Arial" w:hAnsi="Arial" w:eastAsia="MS Mincho" w:cs="Arial"/>
          <w:sz w:val="20"/>
          <w:szCs w:val="20"/>
        </w:rPr>
        <w:t xml:space="preserve"> in končnih prejemnikov, </w:t>
      </w:r>
    </w:p>
    <w:p w:rsidR="00BA2401" w:rsidP="00FE6197" w:rsidRDefault="00BA2401" w14:paraId="081544D7" w14:textId="77777777">
      <w:pPr>
        <w:pStyle w:val="TEKST"/>
        <w:spacing w:line="276" w:lineRule="auto"/>
        <w:ind w:left="720"/>
        <w:rPr>
          <w:rFonts w:ascii="Arial" w:hAnsi="Arial" w:eastAsia="MS Mincho" w:cs="Arial"/>
          <w:sz w:val="20"/>
          <w:szCs w:val="20"/>
        </w:rPr>
      </w:pPr>
    </w:p>
    <w:p w:rsidRPr="00BA17C5" w:rsidR="00403D4E" w:rsidP="00FE6197" w:rsidRDefault="00403D4E" w14:paraId="32FEA7AD" w14:textId="77777777">
      <w:pPr>
        <w:pStyle w:val="TEKST"/>
        <w:spacing w:line="276" w:lineRule="auto"/>
        <w:rPr>
          <w:rFonts w:ascii="Arial" w:hAnsi="Arial" w:eastAsia="MS Mincho" w:cs="Arial"/>
          <w:sz w:val="20"/>
          <w:szCs w:val="20"/>
        </w:rPr>
      </w:pPr>
      <w:r>
        <w:rPr>
          <w:rFonts w:ascii="Arial" w:hAnsi="Arial" w:eastAsia="MS Mincho" w:cs="Arial"/>
          <w:sz w:val="20"/>
          <w:szCs w:val="20"/>
        </w:rPr>
        <w:t>pri čemer se zbirajo naslednji osebni podatki:</w:t>
      </w:r>
    </w:p>
    <w:p w:rsidRPr="00623F45" w:rsidR="00791434" w:rsidP="00FE6197" w:rsidRDefault="00BA2401" w14:paraId="1CD00EAF" w14:textId="0598A20C">
      <w:pPr>
        <w:pStyle w:val="TEKST"/>
        <w:numPr>
          <w:ilvl w:val="0"/>
          <w:numId w:val="15"/>
        </w:numPr>
        <w:spacing w:line="276" w:lineRule="auto"/>
        <w:ind w:left="567" w:hanging="283"/>
        <w:rPr>
          <w:rFonts w:ascii="Arial" w:hAnsi="Arial" w:eastAsia="MS Mincho" w:cs="Arial"/>
          <w:sz w:val="20"/>
          <w:szCs w:val="20"/>
        </w:rPr>
      </w:pPr>
      <w:r w:rsidRPr="00D36A7F">
        <w:rPr>
          <w:rFonts w:ascii="Arial" w:hAnsi="Arial" w:eastAsia="MS Mincho" w:cs="Arial"/>
          <w:sz w:val="20"/>
          <w:szCs w:val="20"/>
        </w:rPr>
        <w:t>imena, priimki in datumi</w:t>
      </w:r>
      <w:r w:rsidRPr="00BA2401" w:rsidR="00791434">
        <w:rPr>
          <w:rFonts w:ascii="Arial" w:hAnsi="Arial" w:eastAsia="MS Mincho" w:cs="Arial"/>
          <w:sz w:val="20"/>
          <w:szCs w:val="20"/>
        </w:rPr>
        <w:t xml:space="preserve"> rojstva dejanskih lastnikov prejemnika sredstev ali izvajalca, kot so opredeljeni v točki 6 člena 3 Direktive (EU) 2015/849 Ev</w:t>
      </w:r>
      <w:r w:rsidRPr="00D36A7F">
        <w:rPr>
          <w:rFonts w:ascii="Arial" w:hAnsi="Arial" w:eastAsia="MS Mincho" w:cs="Arial"/>
          <w:sz w:val="20"/>
          <w:szCs w:val="20"/>
        </w:rPr>
        <w:t>ropskega parlamenta in Sveta</w:t>
      </w:r>
      <w:r w:rsidRPr="00BA2401">
        <w:rPr>
          <w:rFonts w:ascii="Arial" w:hAnsi="Arial" w:eastAsia="MS Mincho" w:cs="Arial"/>
          <w:sz w:val="20"/>
          <w:szCs w:val="20"/>
        </w:rPr>
        <w:t xml:space="preserve"> z dne 20. maja 2015 o preprečevanju uporabe finančnega sistema za pranje denarja ali financiranje terorizma, spremembi Uredbe (EU) št. 648/2012 Evropskega parlamenta in Sveta ter razveljavitvi Direktive 2005/60/ES Evropskega parlamenta in Sveta in Direktive Komisije 2006/70/ES (UL L </w:t>
      </w:r>
      <w:r w:rsidRPr="00D36A7F">
        <w:rPr>
          <w:rFonts w:ascii="Arial" w:hAnsi="Arial" w:eastAsia="MS Mincho" w:cs="Arial"/>
          <w:sz w:val="20"/>
          <w:szCs w:val="20"/>
        </w:rPr>
        <w:t xml:space="preserve">št. </w:t>
      </w:r>
      <w:r w:rsidRPr="00BA2401">
        <w:rPr>
          <w:rFonts w:ascii="Arial" w:hAnsi="Arial" w:eastAsia="MS Mincho" w:cs="Arial"/>
          <w:sz w:val="20"/>
          <w:szCs w:val="20"/>
        </w:rPr>
        <w:t xml:space="preserve">141, </w:t>
      </w:r>
      <w:r w:rsidRPr="00D36A7F">
        <w:rPr>
          <w:rFonts w:ascii="Arial" w:hAnsi="Arial" w:eastAsia="MS Mincho" w:cs="Arial"/>
          <w:sz w:val="20"/>
          <w:szCs w:val="20"/>
        </w:rPr>
        <w:t xml:space="preserve">z dne </w:t>
      </w:r>
      <w:r w:rsidRPr="00BA2401">
        <w:rPr>
          <w:rFonts w:ascii="Arial" w:hAnsi="Arial" w:eastAsia="MS Mincho" w:cs="Arial"/>
          <w:sz w:val="20"/>
          <w:szCs w:val="20"/>
        </w:rPr>
        <w:t>5.</w:t>
      </w:r>
      <w:r w:rsidRPr="00D36A7F">
        <w:rPr>
          <w:rFonts w:ascii="Arial" w:hAnsi="Arial" w:eastAsia="MS Mincho" w:cs="Arial"/>
          <w:sz w:val="20"/>
          <w:szCs w:val="20"/>
        </w:rPr>
        <w:t xml:space="preserve"> </w:t>
      </w:r>
      <w:r w:rsidRPr="00BA2401">
        <w:rPr>
          <w:rFonts w:ascii="Arial" w:hAnsi="Arial" w:eastAsia="MS Mincho" w:cs="Arial"/>
          <w:sz w:val="20"/>
          <w:szCs w:val="20"/>
        </w:rPr>
        <w:t>6.</w:t>
      </w:r>
      <w:r w:rsidRPr="00D36A7F">
        <w:rPr>
          <w:rFonts w:ascii="Arial" w:hAnsi="Arial" w:eastAsia="MS Mincho" w:cs="Arial"/>
          <w:sz w:val="20"/>
          <w:szCs w:val="20"/>
        </w:rPr>
        <w:t xml:space="preserve"> </w:t>
      </w:r>
      <w:r w:rsidRPr="00BA2401">
        <w:rPr>
          <w:rFonts w:ascii="Arial" w:hAnsi="Arial" w:eastAsia="MS Mincho" w:cs="Arial"/>
          <w:sz w:val="20"/>
          <w:szCs w:val="20"/>
        </w:rPr>
        <w:t>2015, str. 73</w:t>
      </w:r>
      <w:r w:rsidRPr="00D36A7F">
        <w:rPr>
          <w:rFonts w:ascii="Arial" w:hAnsi="Arial" w:eastAsia="MS Mincho" w:cs="Arial"/>
          <w:sz w:val="20"/>
          <w:szCs w:val="20"/>
        </w:rPr>
        <w:t>, s spremembami).</w:t>
      </w:r>
    </w:p>
    <w:p w:rsidR="00650132" w:rsidP="00FE6197" w:rsidRDefault="00650132" w14:paraId="36F92BE3" w14:textId="77777777">
      <w:pPr>
        <w:pStyle w:val="TEKST"/>
        <w:spacing w:line="276" w:lineRule="auto"/>
        <w:rPr>
          <w:rFonts w:ascii="Arial" w:hAnsi="Arial" w:eastAsia="MS Mincho" w:cs="Arial"/>
          <w:b/>
          <w:sz w:val="20"/>
          <w:szCs w:val="20"/>
        </w:rPr>
      </w:pPr>
    </w:p>
    <w:p w:rsidR="006710DE" w:rsidP="00FE6197" w:rsidRDefault="006710DE" w14:paraId="00DFFB5E" w14:textId="77777777">
      <w:pPr>
        <w:pStyle w:val="TEKST"/>
        <w:spacing w:line="276" w:lineRule="auto"/>
        <w:rPr>
          <w:rFonts w:ascii="Arial" w:hAnsi="Arial" w:eastAsia="MS Mincho" w:cs="Arial"/>
          <w:b/>
          <w:sz w:val="20"/>
          <w:szCs w:val="20"/>
        </w:rPr>
      </w:pPr>
    </w:p>
    <w:p w:rsidR="00EB1CDF" w:rsidP="00FE6197" w:rsidRDefault="00EB1CDF" w14:paraId="6C370E33" w14:textId="72C168D7">
      <w:pPr>
        <w:pStyle w:val="TEKST"/>
        <w:spacing w:line="276" w:lineRule="auto"/>
        <w:rPr>
          <w:rFonts w:ascii="Arial" w:hAnsi="Arial" w:eastAsia="MS Mincho" w:cs="Arial"/>
          <w:b/>
          <w:sz w:val="20"/>
          <w:szCs w:val="20"/>
        </w:rPr>
      </w:pPr>
      <w:r w:rsidRPr="00650132">
        <w:rPr>
          <w:rFonts w:ascii="Arial" w:hAnsi="Arial" w:eastAsia="MS Mincho" w:cs="Arial"/>
          <w:b/>
          <w:sz w:val="20"/>
          <w:szCs w:val="20"/>
        </w:rPr>
        <w:t>Pravna podlaga za zakonitost obdelave</w:t>
      </w:r>
    </w:p>
    <w:p w:rsidRPr="00650132" w:rsidR="00650132" w:rsidP="00FE6197" w:rsidRDefault="00650132" w14:paraId="4B5D8500" w14:textId="77777777">
      <w:pPr>
        <w:pStyle w:val="TEKST"/>
        <w:spacing w:line="276" w:lineRule="auto"/>
        <w:rPr>
          <w:rFonts w:ascii="Arial" w:hAnsi="Arial" w:eastAsia="MS Mincho" w:cs="Arial"/>
          <w:b/>
          <w:sz w:val="20"/>
          <w:szCs w:val="20"/>
        </w:rPr>
      </w:pPr>
    </w:p>
    <w:p w:rsidRPr="00D72AB4" w:rsidR="00EB1CDF" w:rsidP="00FE6197" w:rsidRDefault="00EB1CDF" w14:paraId="1728BBEE" w14:textId="0EE3B7BB">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Temelj zakonitosti obdelave osebnih podatkov, ki bodo posredovani v vlogi prijavitelja oziroma v dokazilih in drugih gradivih ob prijavi na zadevni </w:t>
      </w:r>
      <w:r w:rsidRPr="00F14B0D" w:rsidR="003C5675">
        <w:rPr>
          <w:rFonts w:ascii="Arial" w:hAnsi="Arial" w:eastAsia="MS Mincho" w:cs="Arial"/>
          <w:sz w:val="20"/>
          <w:szCs w:val="20"/>
        </w:rPr>
        <w:t>javni razpis</w:t>
      </w:r>
      <w:r w:rsidR="00C011B0">
        <w:rPr>
          <w:rFonts w:ascii="Arial" w:hAnsi="Arial" w:eastAsia="MS Mincho" w:cs="Arial"/>
          <w:sz w:val="20"/>
          <w:szCs w:val="20"/>
        </w:rPr>
        <w:t>,</w:t>
      </w:r>
      <w:r w:rsidRPr="00F14B0D" w:rsidR="003C5675">
        <w:rPr>
          <w:rFonts w:ascii="Arial" w:hAnsi="Arial" w:eastAsia="MS Mincho" w:cs="Arial"/>
          <w:sz w:val="20"/>
          <w:szCs w:val="20"/>
        </w:rPr>
        <w:t xml:space="preserve"> </w:t>
      </w:r>
      <w:r w:rsidRPr="00F14B0D">
        <w:rPr>
          <w:rFonts w:ascii="Arial" w:hAnsi="Arial" w:eastAsia="MS Mincho" w:cs="Arial"/>
          <w:sz w:val="20"/>
          <w:szCs w:val="20"/>
        </w:rPr>
        <w:t>izhaja</w:t>
      </w:r>
      <w:r>
        <w:rPr>
          <w:rFonts w:ascii="Arial" w:hAnsi="Arial" w:eastAsia="MS Mincho" w:cs="Arial"/>
          <w:sz w:val="20"/>
          <w:szCs w:val="20"/>
        </w:rPr>
        <w:t xml:space="preserve"> iz e</w:t>
      </w:r>
      <w:r w:rsidRPr="00D72AB4">
        <w:rPr>
          <w:rFonts w:ascii="Arial" w:hAnsi="Arial" w:eastAsia="MS Mincho" w:cs="Arial"/>
          <w:sz w:val="20"/>
          <w:szCs w:val="20"/>
        </w:rPr>
        <w:t xml:space="preserve">) točke </w:t>
      </w:r>
      <w:r>
        <w:rPr>
          <w:rFonts w:ascii="Arial" w:hAnsi="Arial" w:eastAsia="MS Mincho" w:cs="Arial"/>
          <w:sz w:val="20"/>
          <w:szCs w:val="20"/>
        </w:rPr>
        <w:t xml:space="preserve">prvega odstavka </w:t>
      </w:r>
      <w:r w:rsidRPr="00D72AB4">
        <w:rPr>
          <w:rFonts w:ascii="Arial" w:hAnsi="Arial" w:eastAsia="MS Mincho" w:cs="Arial"/>
          <w:sz w:val="20"/>
          <w:szCs w:val="20"/>
        </w:rPr>
        <w:t>6. člena Splošne uredbe o varstvu podatkov</w:t>
      </w:r>
      <w:r>
        <w:rPr>
          <w:rFonts w:ascii="Arial" w:hAnsi="Arial" w:eastAsia="MS Mincho" w:cs="Arial"/>
          <w:sz w:val="20"/>
          <w:szCs w:val="20"/>
        </w:rPr>
        <w:t>.</w:t>
      </w:r>
      <w:r w:rsidRPr="00D72AB4">
        <w:rPr>
          <w:rFonts w:ascii="Arial" w:hAnsi="Arial" w:eastAsia="MS Mincho" w:cs="Arial"/>
          <w:sz w:val="20"/>
          <w:szCs w:val="20"/>
        </w:rPr>
        <w:t xml:space="preserve"> </w:t>
      </w:r>
      <w:r>
        <w:rPr>
          <w:rFonts w:ascii="Arial" w:hAnsi="Arial" w:eastAsia="MS Mincho" w:cs="Arial"/>
          <w:sz w:val="20"/>
          <w:szCs w:val="20"/>
        </w:rPr>
        <w:t>O</w:t>
      </w:r>
      <w:r w:rsidRPr="00D72AB4">
        <w:rPr>
          <w:rFonts w:ascii="Arial" w:hAnsi="Arial" w:eastAsia="MS Mincho" w:cs="Arial"/>
          <w:sz w:val="20"/>
          <w:szCs w:val="20"/>
        </w:rPr>
        <w:t xml:space="preserve">bdelava tovrstnih podatkov </w:t>
      </w:r>
      <w:r>
        <w:rPr>
          <w:rFonts w:ascii="Arial" w:hAnsi="Arial" w:eastAsia="MS Mincho" w:cs="Arial"/>
          <w:sz w:val="20"/>
          <w:szCs w:val="20"/>
        </w:rPr>
        <w:t xml:space="preserve">je </w:t>
      </w:r>
      <w:r w:rsidRPr="00D72AB4">
        <w:rPr>
          <w:rFonts w:ascii="Arial" w:hAnsi="Arial" w:eastAsia="MS Mincho" w:cs="Arial"/>
          <w:sz w:val="20"/>
          <w:szCs w:val="20"/>
        </w:rPr>
        <w:t xml:space="preserve">potrebna za izvajanje </w:t>
      </w:r>
      <w:r>
        <w:rPr>
          <w:rFonts w:ascii="Arial" w:hAnsi="Arial" w:eastAsia="MS Mincho" w:cs="Arial"/>
          <w:sz w:val="20"/>
          <w:szCs w:val="20"/>
        </w:rPr>
        <w:t xml:space="preserve">javne oblasti ministrstva na podlagi Zakona o državni upravi </w:t>
      </w:r>
      <w:r w:rsidRPr="0009510C">
        <w:rPr>
          <w:rFonts w:ascii="Arial" w:hAnsi="Arial" w:eastAsia="MS Mincho" w:cs="Arial"/>
          <w:sz w:val="20"/>
          <w:szCs w:val="20"/>
        </w:rPr>
        <w:t xml:space="preserve">(Uradni list RS, št. 113/05 - uradno prečiščeno besedilo, 89/07 - </w:t>
      </w:r>
      <w:proofErr w:type="spellStart"/>
      <w:r w:rsidRPr="0009510C">
        <w:rPr>
          <w:rFonts w:ascii="Arial" w:hAnsi="Arial" w:eastAsia="MS Mincho" w:cs="Arial"/>
          <w:sz w:val="20"/>
          <w:szCs w:val="20"/>
        </w:rPr>
        <w:t>odl</w:t>
      </w:r>
      <w:proofErr w:type="spellEnd"/>
      <w:r w:rsidRPr="0009510C">
        <w:rPr>
          <w:rFonts w:ascii="Arial" w:hAnsi="Arial" w:eastAsia="MS Mincho" w:cs="Arial"/>
          <w:sz w:val="20"/>
          <w:szCs w:val="20"/>
        </w:rPr>
        <w:t>. US, 126/07 - ZUP-E, 48/09, 8/10 - ZUP-G, 8/12 - ZVRS-F, 21/12, 47/13, 12/14, 90/14</w:t>
      </w:r>
      <w:r w:rsidR="006F1A79">
        <w:rPr>
          <w:rFonts w:ascii="Arial" w:hAnsi="Arial" w:eastAsia="MS Mincho" w:cs="Arial"/>
          <w:sz w:val="20"/>
          <w:szCs w:val="20"/>
        </w:rPr>
        <w:t>,</w:t>
      </w:r>
      <w:r w:rsidRPr="0009510C">
        <w:rPr>
          <w:rFonts w:ascii="Arial" w:hAnsi="Arial" w:eastAsia="MS Mincho" w:cs="Arial"/>
          <w:sz w:val="20"/>
          <w:szCs w:val="20"/>
        </w:rPr>
        <w:t xml:space="preserve"> 51/16</w:t>
      </w:r>
      <w:r w:rsidRPr="006F1A79" w:rsidR="006F1A79">
        <w:rPr>
          <w:rFonts w:ascii="Arial" w:hAnsi="Arial" w:eastAsia="MS Mincho" w:cs="Arial"/>
          <w:sz w:val="20"/>
          <w:szCs w:val="20"/>
        </w:rPr>
        <w:t>, 36/21</w:t>
      </w:r>
      <w:r w:rsidR="00A00DE7">
        <w:rPr>
          <w:rFonts w:ascii="Arial" w:hAnsi="Arial" w:eastAsia="MS Mincho" w:cs="Arial"/>
          <w:sz w:val="20"/>
          <w:szCs w:val="20"/>
        </w:rPr>
        <w:t>,</w:t>
      </w:r>
      <w:r w:rsidRPr="006F1A79" w:rsidR="006F1A79">
        <w:rPr>
          <w:rFonts w:ascii="Arial" w:hAnsi="Arial" w:eastAsia="MS Mincho" w:cs="Arial"/>
          <w:sz w:val="20"/>
          <w:szCs w:val="20"/>
        </w:rPr>
        <w:t xml:space="preserve"> 82/21</w:t>
      </w:r>
      <w:r w:rsidR="00A00DE7">
        <w:rPr>
          <w:rFonts w:ascii="Arial" w:hAnsi="Arial" w:eastAsia="MS Mincho" w:cs="Arial"/>
          <w:sz w:val="20"/>
          <w:szCs w:val="20"/>
        </w:rPr>
        <w:t>, 189/21</w:t>
      </w:r>
      <w:r w:rsidR="004C6FC5">
        <w:rPr>
          <w:rFonts w:ascii="Arial" w:hAnsi="Arial" w:eastAsia="MS Mincho" w:cs="Arial"/>
          <w:sz w:val="20"/>
          <w:szCs w:val="20"/>
        </w:rPr>
        <w:t xml:space="preserve">, </w:t>
      </w:r>
      <w:r w:rsidRPr="004C6FC5" w:rsidR="004C6FC5">
        <w:rPr>
          <w:rFonts w:ascii="Arial" w:hAnsi="Arial" w:eastAsia="MS Mincho" w:cs="Arial"/>
          <w:sz w:val="20"/>
          <w:szCs w:val="20"/>
        </w:rPr>
        <w:t>153/22</w:t>
      </w:r>
      <w:r w:rsidR="004C6FC5">
        <w:rPr>
          <w:rFonts w:ascii="Arial" w:hAnsi="Arial" w:eastAsia="MS Mincho" w:cs="Arial"/>
          <w:sz w:val="20"/>
          <w:szCs w:val="20"/>
        </w:rPr>
        <w:t xml:space="preserve">, </w:t>
      </w:r>
      <w:r w:rsidRPr="004C6FC5" w:rsidR="004C6FC5">
        <w:rPr>
          <w:rFonts w:ascii="Arial" w:hAnsi="Arial" w:eastAsia="MS Mincho" w:cs="Arial"/>
          <w:sz w:val="20"/>
          <w:szCs w:val="20"/>
        </w:rPr>
        <w:t>18/23</w:t>
      </w:r>
      <w:r w:rsidRPr="0009510C">
        <w:rPr>
          <w:rFonts w:ascii="Arial" w:hAnsi="Arial" w:eastAsia="MS Mincho" w:cs="Arial"/>
          <w:sz w:val="20"/>
          <w:szCs w:val="20"/>
        </w:rPr>
        <w:t>)</w:t>
      </w:r>
      <w:r>
        <w:rPr>
          <w:rFonts w:ascii="Arial" w:hAnsi="Arial" w:eastAsia="MS Mincho" w:cs="Arial"/>
          <w:sz w:val="20"/>
          <w:szCs w:val="20"/>
        </w:rPr>
        <w:t xml:space="preserve"> in </w:t>
      </w:r>
      <w:r w:rsidR="00E666A6">
        <w:rPr>
          <w:rFonts w:ascii="Arial" w:hAnsi="Arial" w:eastAsia="MS Mincho" w:cs="Arial"/>
          <w:sz w:val="20"/>
          <w:szCs w:val="20"/>
        </w:rPr>
        <w:t>uredbe</w:t>
      </w:r>
      <w:r w:rsidRPr="00E666A6" w:rsidR="00E666A6">
        <w:rPr>
          <w:rFonts w:ascii="Arial" w:hAnsi="Arial" w:eastAsia="MS Mincho" w:cs="Arial"/>
          <w:sz w:val="20"/>
          <w:szCs w:val="20"/>
        </w:rPr>
        <w:t xml:space="preserve"> o izvajanju mehanizma</w:t>
      </w:r>
      <w:r w:rsidRPr="00D72AB4">
        <w:rPr>
          <w:rFonts w:ascii="Arial" w:hAnsi="Arial" w:eastAsia="MS Mincho" w:cs="Arial"/>
          <w:sz w:val="20"/>
          <w:szCs w:val="20"/>
        </w:rPr>
        <w:t xml:space="preserve">, </w:t>
      </w:r>
      <w:r>
        <w:rPr>
          <w:rFonts w:ascii="Arial" w:hAnsi="Arial" w:eastAsia="MS Mincho" w:cs="Arial"/>
          <w:sz w:val="20"/>
          <w:szCs w:val="20"/>
        </w:rPr>
        <w:t xml:space="preserve">zaradi </w:t>
      </w:r>
      <w:r w:rsidR="00E666A6">
        <w:rPr>
          <w:rFonts w:ascii="Arial" w:hAnsi="Arial" w:eastAsia="MS Mincho" w:cs="Arial"/>
          <w:sz w:val="20"/>
          <w:szCs w:val="20"/>
        </w:rPr>
        <w:t>izvajanja</w:t>
      </w:r>
      <w:r>
        <w:rPr>
          <w:rFonts w:ascii="Arial" w:hAnsi="Arial" w:eastAsia="MS Mincho" w:cs="Arial"/>
          <w:sz w:val="20"/>
          <w:szCs w:val="20"/>
        </w:rPr>
        <w:t xml:space="preserve"> ukrepov opredeljenih v </w:t>
      </w:r>
      <w:r w:rsidR="00E666A6">
        <w:rPr>
          <w:rFonts w:ascii="Arial" w:hAnsi="Arial" w:eastAsia="MS Mincho" w:cs="Arial"/>
          <w:sz w:val="20"/>
          <w:szCs w:val="20"/>
        </w:rPr>
        <w:t xml:space="preserve">Načrtu za okrevanje in odpornost </w:t>
      </w:r>
      <w:r w:rsidRPr="00E666A6" w:rsidR="00E666A6">
        <w:rPr>
          <w:rFonts w:ascii="Arial" w:hAnsi="Arial" w:eastAsia="MS Mincho" w:cs="Arial"/>
          <w:sz w:val="20"/>
          <w:szCs w:val="20"/>
        </w:rPr>
        <w:t xml:space="preserve">(objavljen na: </w:t>
      </w:r>
      <w:hyperlink w:history="1" r:id="rId12">
        <w:r w:rsidRPr="00581774" w:rsidR="00E83BAC">
          <w:rPr>
            <w:rStyle w:val="Hiperpovezava"/>
            <w:rFonts w:ascii="Arial" w:hAnsi="Arial" w:cs="Arial"/>
            <w:sz w:val="20"/>
            <w:szCs w:val="20"/>
          </w:rPr>
          <w:t>https://www.gov.si/zbirke/projekti-in-programi/nacrt-za-okrevanje-in-odpornost/dokumenti/</w:t>
        </w:r>
      </w:hyperlink>
      <w:r w:rsidRPr="00E666A6" w:rsidR="00E666A6">
        <w:rPr>
          <w:rFonts w:ascii="Arial" w:hAnsi="Arial" w:eastAsia="MS Mincho" w:cs="Arial"/>
          <w:sz w:val="20"/>
          <w:szCs w:val="20"/>
        </w:rPr>
        <w:t xml:space="preserve">, v nadaljnjem besedilu: načrt), ki je potrjen z Izvedbenim sklepom Sveta o odobritvi ocene načrta za okrevanje in odpornost za Slovenijo (objavljen na: </w:t>
      </w:r>
      <w:hyperlink w:history="1" r:id="rId13">
        <w:r w:rsidRPr="00581774" w:rsidR="00E83BAC">
          <w:rPr>
            <w:rStyle w:val="Hiperpovezava"/>
            <w:rFonts w:ascii="Arial" w:hAnsi="Arial" w:cs="Arial"/>
            <w:sz w:val="20"/>
            <w:szCs w:val="20"/>
          </w:rPr>
          <w:t>https://www.gov.si/zbirke/projekti-in-programi/nacrt-za-okrevanje-in-odpornost/dokumenti/</w:t>
        </w:r>
      </w:hyperlink>
      <w:r w:rsidRPr="00E666A6" w:rsidR="00E666A6">
        <w:rPr>
          <w:rFonts w:ascii="Arial" w:hAnsi="Arial" w:eastAsia="MS Mincho" w:cs="Arial"/>
          <w:sz w:val="20"/>
          <w:szCs w:val="20"/>
        </w:rPr>
        <w:t>, potrjen dne 28. 7. 2021 (CM 4171/21), v nadaljnjem besedilu: izvedbeni sklep)</w:t>
      </w:r>
      <w:r>
        <w:rPr>
          <w:rFonts w:ascii="Arial" w:hAnsi="Arial" w:eastAsia="MS Mincho" w:cs="Arial"/>
          <w:sz w:val="20"/>
          <w:szCs w:val="20"/>
        </w:rPr>
        <w:t xml:space="preserve">. Javno oblast ministrstvo udejanja preko izvedbe postopka </w:t>
      </w:r>
      <w:r w:rsidRPr="00F14B0D" w:rsidR="003C5675">
        <w:rPr>
          <w:rFonts w:ascii="Arial" w:hAnsi="Arial" w:eastAsia="MS Mincho" w:cs="Arial"/>
          <w:sz w:val="20"/>
          <w:szCs w:val="20"/>
        </w:rPr>
        <w:t xml:space="preserve">javnega razpisa </w:t>
      </w:r>
      <w:r w:rsidRPr="00F14B0D">
        <w:rPr>
          <w:rFonts w:ascii="Arial" w:hAnsi="Arial" w:eastAsia="MS Mincho" w:cs="Arial"/>
          <w:sz w:val="20"/>
          <w:szCs w:val="20"/>
        </w:rPr>
        <w:t>(ki</w:t>
      </w:r>
      <w:r w:rsidRPr="00D72AB4">
        <w:rPr>
          <w:rFonts w:ascii="Arial" w:hAnsi="Arial" w:eastAsia="MS Mincho" w:cs="Arial"/>
          <w:sz w:val="20"/>
          <w:szCs w:val="20"/>
        </w:rPr>
        <w:t xml:space="preserve"> </w:t>
      </w:r>
      <w:r>
        <w:rPr>
          <w:rFonts w:ascii="Arial" w:hAnsi="Arial" w:eastAsia="MS Mincho" w:cs="Arial"/>
          <w:sz w:val="20"/>
          <w:szCs w:val="20"/>
        </w:rPr>
        <w:t>zajema preverbo</w:t>
      </w:r>
      <w:r w:rsidRPr="00D72AB4">
        <w:rPr>
          <w:rFonts w:ascii="Arial" w:hAnsi="Arial" w:eastAsia="MS Mincho" w:cs="Arial"/>
          <w:sz w:val="20"/>
          <w:szCs w:val="20"/>
        </w:rPr>
        <w:t xml:space="preserve"> in</w:t>
      </w:r>
      <w:r>
        <w:rPr>
          <w:rFonts w:ascii="Arial" w:hAnsi="Arial" w:eastAsia="MS Mincho" w:cs="Arial"/>
          <w:sz w:val="20"/>
          <w:szCs w:val="20"/>
        </w:rPr>
        <w:t xml:space="preserve"> ocenjevanje vloge, komunikacijo z </w:t>
      </w:r>
      <w:r w:rsidR="00E666A6">
        <w:rPr>
          <w:rFonts w:ascii="Arial" w:hAnsi="Arial" w:eastAsia="MS Mincho" w:cs="Arial"/>
          <w:sz w:val="20"/>
          <w:szCs w:val="20"/>
        </w:rPr>
        <w:t>izvajalcem ukrepa oziroma končnim prejemnikom</w:t>
      </w:r>
      <w:r>
        <w:rPr>
          <w:rFonts w:ascii="Arial" w:hAnsi="Arial" w:eastAsia="MS Mincho" w:cs="Arial"/>
          <w:sz w:val="20"/>
          <w:szCs w:val="20"/>
        </w:rPr>
        <w:t>, izdajo</w:t>
      </w:r>
      <w:r w:rsidRPr="00D72AB4">
        <w:rPr>
          <w:rFonts w:ascii="Arial" w:hAnsi="Arial" w:eastAsia="MS Mincho" w:cs="Arial"/>
          <w:sz w:val="20"/>
          <w:szCs w:val="20"/>
        </w:rPr>
        <w:t xml:space="preserve"> s</w:t>
      </w:r>
      <w:r>
        <w:rPr>
          <w:rFonts w:ascii="Arial" w:hAnsi="Arial" w:eastAsia="MS Mincho" w:cs="Arial"/>
          <w:sz w:val="20"/>
          <w:szCs w:val="20"/>
        </w:rPr>
        <w:t xml:space="preserve">klepa o </w:t>
      </w:r>
      <w:r w:rsidR="00E666A6">
        <w:rPr>
          <w:rFonts w:ascii="Arial" w:hAnsi="Arial" w:eastAsia="MS Mincho" w:cs="Arial"/>
          <w:sz w:val="20"/>
          <w:szCs w:val="20"/>
        </w:rPr>
        <w:t>potrditvi projekta</w:t>
      </w:r>
      <w:r>
        <w:rPr>
          <w:rFonts w:ascii="Arial" w:hAnsi="Arial" w:eastAsia="MS Mincho" w:cs="Arial"/>
          <w:sz w:val="20"/>
          <w:szCs w:val="20"/>
        </w:rPr>
        <w:t xml:space="preserve"> in s tem zamejene združljive namene</w:t>
      </w:r>
      <w:r w:rsidRPr="00D72AB4">
        <w:rPr>
          <w:rFonts w:ascii="Arial" w:hAnsi="Arial" w:eastAsia="MS Mincho" w:cs="Arial"/>
          <w:sz w:val="20"/>
          <w:szCs w:val="20"/>
        </w:rPr>
        <w:t xml:space="preserve"> naknadne obdelave</w:t>
      </w:r>
      <w:r>
        <w:rPr>
          <w:rFonts w:ascii="Arial" w:hAnsi="Arial" w:eastAsia="MS Mincho" w:cs="Arial"/>
          <w:sz w:val="20"/>
          <w:szCs w:val="20"/>
        </w:rPr>
        <w:t>)</w:t>
      </w:r>
      <w:r w:rsidRPr="00D72AB4">
        <w:rPr>
          <w:rFonts w:ascii="Arial" w:hAnsi="Arial" w:eastAsia="MS Mincho" w:cs="Arial"/>
          <w:sz w:val="20"/>
          <w:szCs w:val="20"/>
        </w:rPr>
        <w:t>.</w:t>
      </w:r>
    </w:p>
    <w:p w:rsidRPr="00D72AB4" w:rsidR="00EB1CDF" w:rsidP="00FE6197" w:rsidRDefault="00EB1CDF" w14:paraId="10BE679D" w14:textId="77777777">
      <w:pPr>
        <w:pStyle w:val="TEKST"/>
        <w:spacing w:line="276" w:lineRule="auto"/>
        <w:rPr>
          <w:rFonts w:ascii="Arial" w:hAnsi="Arial" w:eastAsia="MS Mincho" w:cs="Arial"/>
          <w:sz w:val="20"/>
          <w:szCs w:val="20"/>
        </w:rPr>
      </w:pPr>
    </w:p>
    <w:p w:rsidRPr="00651EEA" w:rsidR="00EB1CDF" w:rsidP="00FE6197" w:rsidRDefault="00EB1CDF" w14:paraId="7399B6D1" w14:textId="5AADB704">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Zagotovitev </w:t>
      </w:r>
      <w:r w:rsidRPr="00651EEA">
        <w:rPr>
          <w:rFonts w:ascii="Arial" w:hAnsi="Arial" w:eastAsia="MS Mincho" w:cs="Arial"/>
          <w:sz w:val="20"/>
          <w:szCs w:val="20"/>
        </w:rPr>
        <w:t xml:space="preserve">osebnih podatkov v okviru prijaviteljeve vloge na zadevni javni razpis oziroma pripadajočih dokazil je obveznost, ki je potrebna za sklenitev pogodbe o sofinanciranju. Morebitne posledice, če se tovrstni podatki ne zagotovijo, torej če se odda vloga, ki je pomanjkljiva, saj ne vsebuje določenih osebnih podatkov, ki bi bili z vidika presoje vloge nujni, je zavrženje vloge. </w:t>
      </w:r>
    </w:p>
    <w:p w:rsidRPr="00651EEA" w:rsidR="00EB1CDF" w:rsidP="00FE6197" w:rsidRDefault="00EB1CDF" w14:paraId="6B076663" w14:textId="77777777">
      <w:pPr>
        <w:spacing w:after="0"/>
        <w:jc w:val="both"/>
        <w:rPr>
          <w:rFonts w:ascii="Arial" w:hAnsi="Arial" w:eastAsia="MS Mincho" w:cs="Arial"/>
          <w:sz w:val="20"/>
          <w:szCs w:val="20"/>
          <w:lang w:eastAsia="sl-SI"/>
        </w:rPr>
      </w:pPr>
    </w:p>
    <w:p w:rsidR="00EB1CDF" w:rsidP="00FE6197" w:rsidRDefault="00EB1CDF" w14:paraId="15EFC48D" w14:textId="259BB1F3">
      <w:pPr>
        <w:spacing w:after="0"/>
        <w:jc w:val="both"/>
        <w:rPr>
          <w:rFonts w:ascii="Arial" w:hAnsi="Arial" w:eastAsia="MS Mincho" w:cs="Arial"/>
          <w:sz w:val="20"/>
          <w:szCs w:val="20"/>
          <w:lang w:eastAsia="sl-SI"/>
        </w:rPr>
      </w:pPr>
      <w:r w:rsidRPr="00651EEA">
        <w:rPr>
          <w:rFonts w:ascii="Arial" w:hAnsi="Arial" w:eastAsia="MS Mincho" w:cs="Arial"/>
          <w:sz w:val="20"/>
          <w:szCs w:val="20"/>
          <w:lang w:eastAsia="sl-SI"/>
        </w:rPr>
        <w:t xml:space="preserve">Če je vloga potrjena in je sklenjena pogodba o sofinanciranju, pa je obveznost posredovanja osebnih podatkov v okviru </w:t>
      </w:r>
      <w:r w:rsidRPr="00651EEA" w:rsidR="00FD7E27">
        <w:rPr>
          <w:rFonts w:ascii="Arial" w:hAnsi="Arial" w:eastAsia="MS Mincho" w:cs="Arial"/>
          <w:sz w:val="20"/>
          <w:szCs w:val="20"/>
          <w:lang w:eastAsia="sl-SI"/>
        </w:rPr>
        <w:t xml:space="preserve">vloge za izplačilo iz sklada NOO </w:t>
      </w:r>
      <w:r w:rsidRPr="00651EEA">
        <w:rPr>
          <w:rFonts w:ascii="Arial" w:hAnsi="Arial" w:eastAsia="MS Mincho" w:cs="Arial"/>
          <w:sz w:val="20"/>
          <w:szCs w:val="20"/>
          <w:lang w:eastAsia="sl-SI"/>
        </w:rPr>
        <w:t xml:space="preserve">in pripadajočih dokazil oziroma drugih gradiv pogodbena obveznost </w:t>
      </w:r>
      <w:r w:rsidRPr="00651EEA" w:rsidR="00FD7E27">
        <w:rPr>
          <w:rFonts w:ascii="Arial" w:hAnsi="Arial" w:eastAsia="MS Mincho" w:cs="Arial"/>
          <w:sz w:val="20"/>
          <w:szCs w:val="20"/>
          <w:lang w:eastAsia="sl-SI"/>
        </w:rPr>
        <w:t>izvajalca ukrepa oziroma končnega prejemnika</w:t>
      </w:r>
      <w:r w:rsidRPr="00651EEA">
        <w:rPr>
          <w:rFonts w:ascii="Arial" w:hAnsi="Arial" w:eastAsia="MS Mincho" w:cs="Arial"/>
          <w:sz w:val="20"/>
          <w:szCs w:val="20"/>
          <w:lang w:eastAsia="sl-SI"/>
        </w:rPr>
        <w:t xml:space="preserve">, pri čemer neizpolnjevanje te pogodbene obveznosti lahko privede do tega, da </w:t>
      </w:r>
      <w:r w:rsidRPr="00651EEA" w:rsidR="00FD7E27">
        <w:rPr>
          <w:rFonts w:ascii="Arial" w:hAnsi="Arial" w:eastAsia="MS Mincho" w:cs="Arial"/>
          <w:sz w:val="20"/>
          <w:szCs w:val="20"/>
          <w:lang w:eastAsia="sl-SI"/>
        </w:rPr>
        <w:t>vloge</w:t>
      </w:r>
      <w:r w:rsidRPr="00651EEA">
        <w:rPr>
          <w:rFonts w:ascii="Arial" w:hAnsi="Arial" w:eastAsia="MS Mincho" w:cs="Arial"/>
          <w:sz w:val="20"/>
          <w:szCs w:val="20"/>
          <w:lang w:eastAsia="sl-SI"/>
        </w:rPr>
        <w:t xml:space="preserve"> za izplačilo</w:t>
      </w:r>
      <w:r w:rsidRPr="00651EEA" w:rsidR="00FD7E27">
        <w:rPr>
          <w:rFonts w:ascii="Arial" w:hAnsi="Arial" w:eastAsia="MS Mincho" w:cs="Arial"/>
          <w:sz w:val="20"/>
          <w:szCs w:val="20"/>
          <w:lang w:eastAsia="sl-SI"/>
        </w:rPr>
        <w:t xml:space="preserve"> iz sklada NOO</w:t>
      </w:r>
      <w:r w:rsidRPr="00651EEA">
        <w:rPr>
          <w:rFonts w:ascii="Arial" w:hAnsi="Arial" w:eastAsia="MS Mincho" w:cs="Arial"/>
          <w:sz w:val="20"/>
          <w:szCs w:val="20"/>
          <w:lang w:eastAsia="sl-SI"/>
        </w:rPr>
        <w:t xml:space="preserve"> ne morejo biti plačan</w:t>
      </w:r>
      <w:r w:rsidRPr="00651EEA" w:rsidR="00E60C5F">
        <w:rPr>
          <w:rFonts w:ascii="Arial" w:hAnsi="Arial" w:eastAsia="MS Mincho" w:cs="Arial"/>
          <w:sz w:val="20"/>
          <w:szCs w:val="20"/>
          <w:lang w:eastAsia="sl-SI"/>
        </w:rPr>
        <w:t>e</w:t>
      </w:r>
      <w:r w:rsidRPr="00651EEA">
        <w:rPr>
          <w:rFonts w:ascii="Arial" w:hAnsi="Arial" w:eastAsia="MS Mincho" w:cs="Arial"/>
          <w:sz w:val="20"/>
          <w:szCs w:val="20"/>
          <w:lang w:eastAsia="sl-SI"/>
        </w:rPr>
        <w:t xml:space="preserve"> oziroma celo do odstopa od pogodbe in vračila vseh prejetih sredstev.</w:t>
      </w:r>
    </w:p>
    <w:p w:rsidRPr="00651EEA" w:rsidR="0063545E" w:rsidP="00FE6197" w:rsidRDefault="0063545E" w14:paraId="5F71BF24" w14:textId="77777777">
      <w:pPr>
        <w:spacing w:after="0"/>
        <w:jc w:val="both"/>
        <w:rPr>
          <w:rFonts w:ascii="Arial" w:hAnsi="Arial" w:eastAsia="MS Mincho" w:cs="Arial"/>
          <w:sz w:val="20"/>
          <w:szCs w:val="20"/>
          <w:lang w:eastAsia="sl-SI"/>
        </w:rPr>
      </w:pPr>
    </w:p>
    <w:p w:rsidR="00650132" w:rsidP="00FE6197" w:rsidRDefault="00650132" w14:paraId="48535B4C" w14:textId="77777777">
      <w:pPr>
        <w:spacing w:after="0"/>
        <w:jc w:val="both"/>
        <w:rPr>
          <w:rFonts w:ascii="Arial" w:hAnsi="Arial" w:eastAsia="MS Mincho" w:cs="Arial"/>
          <w:b/>
          <w:sz w:val="20"/>
          <w:szCs w:val="20"/>
          <w:lang w:eastAsia="sl-SI"/>
        </w:rPr>
      </w:pPr>
    </w:p>
    <w:p w:rsidRPr="00D72AB4" w:rsidR="003F2E76" w:rsidP="00FE6197" w:rsidRDefault="003F2E76" w14:paraId="75A7C3A5" w14:textId="5DC421D9">
      <w:pPr>
        <w:spacing w:after="0"/>
        <w:jc w:val="both"/>
        <w:rPr>
          <w:rFonts w:ascii="Arial" w:hAnsi="Arial" w:eastAsia="MS Mincho" w:cs="Arial"/>
          <w:b/>
          <w:sz w:val="20"/>
          <w:szCs w:val="20"/>
          <w:lang w:eastAsia="sl-SI"/>
        </w:rPr>
      </w:pPr>
      <w:r w:rsidRPr="00D72AB4">
        <w:rPr>
          <w:rFonts w:ascii="Arial" w:hAnsi="Arial" w:eastAsia="MS Mincho" w:cs="Arial"/>
          <w:b/>
          <w:sz w:val="20"/>
          <w:szCs w:val="20"/>
          <w:lang w:eastAsia="sl-SI"/>
        </w:rPr>
        <w:t xml:space="preserve">Kategorije uporabnikov </w:t>
      </w:r>
    </w:p>
    <w:p w:rsidRPr="00D72AB4" w:rsidR="003F2E76" w:rsidP="00FE6197" w:rsidRDefault="003F2E76" w14:paraId="40097CC3" w14:textId="77777777">
      <w:pPr>
        <w:spacing w:after="0"/>
        <w:jc w:val="both"/>
        <w:rPr>
          <w:rFonts w:ascii="Arial" w:hAnsi="Arial" w:eastAsia="MS Mincho" w:cs="Arial"/>
          <w:b/>
          <w:sz w:val="20"/>
          <w:szCs w:val="20"/>
          <w:lang w:eastAsia="sl-SI"/>
        </w:rPr>
      </w:pPr>
    </w:p>
    <w:p w:rsidR="003F2E76" w:rsidP="00FE6197" w:rsidRDefault="003F2E76" w14:paraId="47042D5D" w14:textId="4B24C20F">
      <w:pPr>
        <w:pStyle w:val="Pripombabesedilo"/>
        <w:spacing w:after="0"/>
        <w:jc w:val="both"/>
        <w:rPr>
          <w:rFonts w:ascii="Arial" w:hAnsi="Arial" w:cs="Arial"/>
        </w:rPr>
      </w:pPr>
      <w:r w:rsidRPr="00D72AB4">
        <w:rPr>
          <w:rFonts w:ascii="Arial" w:hAnsi="Arial" w:eastAsia="MS Mincho" w:cs="Arial"/>
          <w:lang w:eastAsia="sl-SI"/>
        </w:rPr>
        <w:t xml:space="preserve">Posredovane osebne podatke bodo uporabljale sledeče kategorije oseb: zaposleni </w:t>
      </w:r>
      <w:r w:rsidR="003C3296">
        <w:rPr>
          <w:rFonts w:ascii="Arial" w:hAnsi="Arial" w:eastAsia="MS Mincho" w:cs="Arial"/>
          <w:lang w:eastAsia="sl-SI"/>
        </w:rPr>
        <w:t>v Službi za digitalizacijo izobraževanja</w:t>
      </w:r>
      <w:r w:rsidRPr="00D72AB4">
        <w:rPr>
          <w:rFonts w:ascii="Arial" w:hAnsi="Arial" w:eastAsia="MS Mincho" w:cs="Arial"/>
          <w:lang w:eastAsia="sl-SI"/>
        </w:rPr>
        <w:t>, ki je pripravil</w:t>
      </w:r>
      <w:r w:rsidR="003C3296">
        <w:rPr>
          <w:rFonts w:ascii="Arial" w:hAnsi="Arial" w:eastAsia="MS Mincho" w:cs="Arial"/>
          <w:lang w:eastAsia="sl-SI"/>
        </w:rPr>
        <w:t>a</w:t>
      </w:r>
      <w:r w:rsidRPr="00D72AB4">
        <w:rPr>
          <w:rFonts w:ascii="Arial" w:hAnsi="Arial" w:eastAsia="MS Mincho" w:cs="Arial"/>
          <w:lang w:eastAsia="sl-SI"/>
        </w:rPr>
        <w:t xml:space="preserve"> </w:t>
      </w:r>
      <w:r w:rsidRPr="00F14B0D" w:rsidR="00F16401">
        <w:rPr>
          <w:rFonts w:ascii="Arial" w:hAnsi="Arial" w:eastAsia="MS Mincho" w:cs="Arial"/>
        </w:rPr>
        <w:t>javni razpis</w:t>
      </w:r>
      <w:r w:rsidRPr="00F14B0D">
        <w:rPr>
          <w:rFonts w:ascii="Arial" w:hAnsi="Arial" w:eastAsia="MS Mincho" w:cs="Arial"/>
          <w:lang w:eastAsia="sl-SI"/>
        </w:rPr>
        <w:t>, zaposleni</w:t>
      </w:r>
      <w:r w:rsidRPr="00D72AB4">
        <w:rPr>
          <w:rFonts w:ascii="Arial" w:hAnsi="Arial" w:eastAsia="MS Mincho" w:cs="Arial"/>
          <w:lang w:eastAsia="sl-SI"/>
        </w:rPr>
        <w:t xml:space="preserve"> v </w:t>
      </w:r>
      <w:r w:rsidR="00D24F22">
        <w:rPr>
          <w:rFonts w:ascii="Arial" w:hAnsi="Arial" w:eastAsia="MS Mincho" w:cs="Arial"/>
          <w:lang w:eastAsia="sl-SI"/>
        </w:rPr>
        <w:t>službah v okviru sekretariata ministrstva</w:t>
      </w:r>
      <w:r w:rsidRPr="00D72AB4">
        <w:rPr>
          <w:rFonts w:ascii="Arial" w:hAnsi="Arial" w:eastAsia="MS Mincho" w:cs="Arial"/>
          <w:lang w:eastAsia="sl-SI"/>
        </w:rPr>
        <w:t xml:space="preserve">, zaposleni v finančni službi ministrstva, </w:t>
      </w:r>
      <w:r w:rsidR="001B1EC7">
        <w:rPr>
          <w:rFonts w:ascii="Arial" w:hAnsi="Arial" w:eastAsia="MS Mincho" w:cs="Arial"/>
          <w:lang w:eastAsia="sl-SI"/>
        </w:rPr>
        <w:t xml:space="preserve">drugi </w:t>
      </w:r>
      <w:r w:rsidRPr="00D72AB4">
        <w:rPr>
          <w:rFonts w:ascii="Arial" w:hAnsi="Arial" w:eastAsia="MS Mincho" w:cs="Arial"/>
          <w:lang w:eastAsia="sl-SI"/>
        </w:rPr>
        <w:t xml:space="preserve">zaposleni </w:t>
      </w:r>
      <w:r w:rsidR="001B1EC7">
        <w:rPr>
          <w:rFonts w:ascii="Arial" w:hAnsi="Arial" w:eastAsia="MS Mincho" w:cs="Arial"/>
          <w:lang w:eastAsia="sl-SI"/>
        </w:rPr>
        <w:t>na</w:t>
      </w:r>
      <w:r w:rsidRPr="00D72AB4">
        <w:rPr>
          <w:rFonts w:ascii="Arial" w:hAnsi="Arial" w:eastAsia="MS Mincho" w:cs="Arial"/>
          <w:lang w:eastAsia="sl-SI"/>
        </w:rPr>
        <w:t xml:space="preserve"> ministrstv</w:t>
      </w:r>
      <w:r w:rsidR="001B1EC7">
        <w:rPr>
          <w:rFonts w:ascii="Arial" w:hAnsi="Arial" w:eastAsia="MS Mincho" w:cs="Arial"/>
          <w:lang w:eastAsia="sl-SI"/>
        </w:rPr>
        <w:t>u, ki izvajajo naloge v okviru NOO</w:t>
      </w:r>
      <w:r w:rsidRPr="00D72AB4">
        <w:rPr>
          <w:rFonts w:ascii="Arial" w:hAnsi="Arial" w:eastAsia="MS Mincho" w:cs="Arial"/>
          <w:lang w:eastAsia="sl-SI"/>
        </w:rPr>
        <w:t>, zapo</w:t>
      </w:r>
      <w:r>
        <w:rPr>
          <w:rFonts w:ascii="Arial" w:hAnsi="Arial" w:eastAsia="MS Mincho" w:cs="Arial"/>
          <w:lang w:eastAsia="sl-SI"/>
        </w:rPr>
        <w:t xml:space="preserve">sleni na </w:t>
      </w:r>
      <w:r w:rsidR="004C416C">
        <w:rPr>
          <w:rFonts w:ascii="Arial" w:hAnsi="Arial" w:eastAsia="MS Mincho" w:cs="Arial"/>
          <w:lang w:eastAsia="sl-SI"/>
        </w:rPr>
        <w:t>URSOO</w:t>
      </w:r>
      <w:r w:rsidRPr="00D72AB4">
        <w:rPr>
          <w:rFonts w:ascii="Arial" w:hAnsi="Arial" w:eastAsia="MS Mincho" w:cs="Arial"/>
          <w:lang w:eastAsia="sl-SI"/>
        </w:rPr>
        <w:t>,</w:t>
      </w:r>
      <w:r>
        <w:rPr>
          <w:rFonts w:ascii="Arial" w:hAnsi="Arial" w:eastAsia="MS Mincho" w:cs="Arial"/>
          <w:lang w:eastAsia="sl-SI"/>
        </w:rPr>
        <w:t xml:space="preserve"> ki pokrivajo </w:t>
      </w:r>
      <w:r w:rsidR="004C416C">
        <w:rPr>
          <w:rFonts w:ascii="Arial" w:hAnsi="Arial" w:eastAsia="MS Mincho" w:cs="Arial"/>
          <w:lang w:eastAsia="sl-SI"/>
        </w:rPr>
        <w:t>izvajanje načrta</w:t>
      </w:r>
      <w:r w:rsidRPr="00D72AB4">
        <w:rPr>
          <w:rFonts w:ascii="Arial" w:hAnsi="Arial" w:eastAsia="MS Mincho" w:cs="Arial"/>
          <w:lang w:eastAsia="sl-SI"/>
        </w:rPr>
        <w:t xml:space="preserve"> ter nadzorni organi (FURS, </w:t>
      </w:r>
      <w:r>
        <w:rPr>
          <w:rFonts w:ascii="Arial" w:hAnsi="Arial" w:eastAsia="MS Mincho" w:cs="Arial"/>
          <w:lang w:eastAsia="sl-SI"/>
        </w:rPr>
        <w:t>služba za notranjo revizijo ministrstva</w:t>
      </w:r>
      <w:r w:rsidRPr="00D72AB4">
        <w:rPr>
          <w:rFonts w:ascii="Arial" w:hAnsi="Arial" w:eastAsia="MS Mincho" w:cs="Arial"/>
          <w:lang w:eastAsia="sl-SI"/>
        </w:rPr>
        <w:t xml:space="preserve">, </w:t>
      </w:r>
      <w:r>
        <w:rPr>
          <w:rFonts w:ascii="Arial" w:hAnsi="Arial" w:eastAsia="MS Mincho" w:cs="Arial"/>
          <w:lang w:eastAsia="sl-SI"/>
        </w:rPr>
        <w:t>MF-</w:t>
      </w:r>
      <w:r w:rsidRPr="00D72AB4">
        <w:rPr>
          <w:rFonts w:ascii="Arial" w:hAnsi="Arial" w:eastAsia="MS Mincho" w:cs="Arial"/>
          <w:lang w:eastAsia="sl-SI"/>
        </w:rPr>
        <w:t xml:space="preserve">UNP, RSRS, </w:t>
      </w:r>
      <w:r>
        <w:rPr>
          <w:rFonts w:ascii="Arial" w:hAnsi="Arial" w:eastAsia="MS Mincho" w:cs="Arial"/>
          <w:lang w:eastAsia="sl-SI"/>
        </w:rPr>
        <w:t>MF-CA</w:t>
      </w:r>
      <w:r w:rsidRPr="00D72AB4">
        <w:rPr>
          <w:rFonts w:ascii="Arial" w:hAnsi="Arial" w:eastAsia="MS Mincho" w:cs="Arial"/>
          <w:lang w:eastAsia="sl-SI"/>
        </w:rPr>
        <w:t xml:space="preserve"> in ostali pristojni nadzorni organi</w:t>
      </w:r>
      <w:r w:rsidRPr="00D72AB4">
        <w:rPr>
          <w:rFonts w:ascii="Arial" w:hAnsi="Arial" w:cs="Arial"/>
        </w:rPr>
        <w:t>).</w:t>
      </w:r>
    </w:p>
    <w:p w:rsidRPr="00D72AB4" w:rsidR="00EB7EAA" w:rsidP="00FE6197" w:rsidRDefault="00EB7EAA" w14:paraId="1FCCCD6F" w14:textId="77777777">
      <w:pPr>
        <w:pStyle w:val="Pripombabesedilo"/>
        <w:spacing w:after="0"/>
        <w:jc w:val="both"/>
        <w:rPr>
          <w:rFonts w:ascii="Arial" w:hAnsi="Arial" w:cs="Arial"/>
        </w:rPr>
      </w:pPr>
    </w:p>
    <w:p w:rsidR="00650132" w:rsidP="00FE6197" w:rsidRDefault="003F2E76" w14:paraId="73D4D62C" w14:textId="7F87FFB1">
      <w:pPr>
        <w:spacing w:after="0"/>
        <w:jc w:val="both"/>
        <w:rPr>
          <w:rFonts w:ascii="Arial" w:hAnsi="Arial" w:eastAsia="MS Mincho" w:cs="Arial"/>
          <w:sz w:val="20"/>
          <w:szCs w:val="20"/>
          <w:lang w:eastAsia="sl-SI"/>
        </w:rPr>
      </w:pPr>
      <w:r w:rsidRPr="17B5237B">
        <w:rPr>
          <w:rFonts w:ascii="Arial" w:hAnsi="Arial" w:eastAsia="MS Mincho" w:cs="Arial"/>
          <w:sz w:val="20"/>
          <w:szCs w:val="20"/>
          <w:lang w:eastAsia="sl-SI"/>
        </w:rPr>
        <w:t>Ministrstvo ne bo preneslo prejetih osebnih podatkov v tretjo državo ali</w:t>
      </w:r>
      <w:r w:rsidRPr="17B5237B" w:rsidR="00FA7C2F">
        <w:rPr>
          <w:rFonts w:ascii="Arial" w:hAnsi="Arial" w:eastAsia="MS Mincho" w:cs="Arial"/>
          <w:sz w:val="20"/>
          <w:szCs w:val="20"/>
          <w:lang w:eastAsia="sl-SI"/>
        </w:rPr>
        <w:t xml:space="preserve"> na</w:t>
      </w:r>
      <w:r w:rsidRPr="17B5237B">
        <w:rPr>
          <w:rFonts w:ascii="Arial" w:hAnsi="Arial" w:eastAsia="MS Mincho" w:cs="Arial"/>
          <w:sz w:val="20"/>
          <w:szCs w:val="20"/>
          <w:lang w:eastAsia="sl-SI"/>
        </w:rPr>
        <w:t xml:space="preserve"> mednarodno organizacijo.</w:t>
      </w:r>
    </w:p>
    <w:p w:rsidR="00FE6197" w:rsidP="00FE6197" w:rsidRDefault="00FE6197" w14:paraId="64836E3C" w14:textId="77777777">
      <w:pPr>
        <w:spacing w:after="0"/>
        <w:jc w:val="both"/>
        <w:rPr>
          <w:rFonts w:ascii="Arial" w:hAnsi="Arial" w:eastAsia="MS Mincho" w:cs="Arial"/>
          <w:b/>
          <w:sz w:val="20"/>
          <w:szCs w:val="20"/>
        </w:rPr>
      </w:pPr>
    </w:p>
    <w:p w:rsidR="00FE6197" w:rsidP="00FE6197" w:rsidRDefault="00FE6197" w14:paraId="388D738C" w14:textId="77777777">
      <w:pPr>
        <w:spacing w:after="0"/>
        <w:jc w:val="both"/>
        <w:rPr>
          <w:rFonts w:ascii="Arial" w:hAnsi="Arial" w:eastAsia="MS Mincho" w:cs="Arial"/>
          <w:b/>
          <w:sz w:val="20"/>
          <w:szCs w:val="20"/>
        </w:rPr>
      </w:pPr>
    </w:p>
    <w:p w:rsidRPr="00650132" w:rsidR="00D72AB4" w:rsidP="00FE6197" w:rsidRDefault="00D72AB4" w14:paraId="69112CBD" w14:textId="0BB69E94">
      <w:pPr>
        <w:spacing w:after="0"/>
        <w:jc w:val="both"/>
        <w:rPr>
          <w:rFonts w:ascii="Arial" w:hAnsi="Arial" w:eastAsia="MS Mincho" w:cs="Arial"/>
          <w:sz w:val="20"/>
          <w:szCs w:val="20"/>
          <w:lang w:eastAsia="sl-SI"/>
        </w:rPr>
      </w:pPr>
      <w:r w:rsidRPr="00D72AB4">
        <w:rPr>
          <w:rFonts w:ascii="Arial" w:hAnsi="Arial" w:eastAsia="MS Mincho" w:cs="Arial"/>
          <w:b/>
          <w:sz w:val="20"/>
          <w:szCs w:val="20"/>
        </w:rPr>
        <w:t xml:space="preserve">Čas obdelave </w:t>
      </w:r>
      <w:r w:rsidR="00787B9F">
        <w:rPr>
          <w:rFonts w:ascii="Arial" w:hAnsi="Arial" w:eastAsia="MS Mincho" w:cs="Arial"/>
          <w:b/>
          <w:sz w:val="20"/>
          <w:szCs w:val="20"/>
        </w:rPr>
        <w:t>in</w:t>
      </w:r>
      <w:r w:rsidRPr="00D72AB4" w:rsidR="00787B9F">
        <w:rPr>
          <w:rFonts w:ascii="Arial" w:hAnsi="Arial" w:eastAsia="MS Mincho" w:cs="Arial"/>
          <w:b/>
          <w:sz w:val="20"/>
          <w:szCs w:val="20"/>
        </w:rPr>
        <w:t xml:space="preserve"> </w:t>
      </w:r>
      <w:r w:rsidRPr="00D72AB4">
        <w:rPr>
          <w:rFonts w:ascii="Arial" w:hAnsi="Arial" w:eastAsia="MS Mincho" w:cs="Arial"/>
          <w:b/>
          <w:sz w:val="20"/>
          <w:szCs w:val="20"/>
        </w:rPr>
        <w:t>rok hrambe</w:t>
      </w:r>
    </w:p>
    <w:p w:rsidRPr="00D72AB4" w:rsidR="00D72AB4" w:rsidP="00FE6197" w:rsidRDefault="00D72AB4" w14:paraId="52EE4113" w14:textId="77777777">
      <w:pPr>
        <w:pStyle w:val="TEKST"/>
        <w:spacing w:line="276" w:lineRule="auto"/>
        <w:rPr>
          <w:rFonts w:ascii="Arial" w:hAnsi="Arial" w:eastAsia="MS Mincho" w:cs="Arial"/>
          <w:sz w:val="20"/>
          <w:szCs w:val="20"/>
        </w:rPr>
      </w:pPr>
    </w:p>
    <w:p w:rsidR="000D7D74" w:rsidP="00FE6197" w:rsidRDefault="00D72AB4" w14:paraId="19435DC1" w14:textId="73938525">
      <w:pPr>
        <w:pStyle w:val="TEKST"/>
        <w:spacing w:line="276" w:lineRule="auto"/>
        <w:rPr>
          <w:rFonts w:ascii="Arial" w:hAnsi="Arial" w:eastAsia="MS Mincho" w:cs="Arial"/>
          <w:sz w:val="20"/>
          <w:szCs w:val="20"/>
        </w:rPr>
      </w:pPr>
      <w:r w:rsidRPr="00D72AB4">
        <w:rPr>
          <w:rFonts w:ascii="Arial" w:hAnsi="Arial" w:eastAsia="MS Mincho" w:cs="Arial"/>
          <w:sz w:val="20"/>
          <w:szCs w:val="20"/>
        </w:rPr>
        <w:t>Prejeti osebni podatki se bodo obdelovali le toliko časa, dokler bo to potrebno za do</w:t>
      </w:r>
      <w:r w:rsidR="00E26567">
        <w:rPr>
          <w:rFonts w:ascii="Arial" w:hAnsi="Arial" w:eastAsia="MS Mincho" w:cs="Arial"/>
          <w:sz w:val="20"/>
          <w:szCs w:val="20"/>
        </w:rPr>
        <w:t xml:space="preserve">sego namena, zaradi katerega </w:t>
      </w:r>
      <w:r w:rsidRPr="00D72AB4">
        <w:rPr>
          <w:rFonts w:ascii="Arial" w:hAnsi="Arial" w:eastAsia="MS Mincho" w:cs="Arial"/>
          <w:sz w:val="20"/>
          <w:szCs w:val="20"/>
        </w:rPr>
        <w:t>se obdel</w:t>
      </w:r>
      <w:r w:rsidR="00E26567">
        <w:rPr>
          <w:rFonts w:ascii="Arial" w:hAnsi="Arial" w:eastAsia="MS Mincho" w:cs="Arial"/>
          <w:sz w:val="20"/>
          <w:szCs w:val="20"/>
        </w:rPr>
        <w:t>ujejo</w:t>
      </w:r>
      <w:r w:rsidRPr="00D72AB4">
        <w:rPr>
          <w:rFonts w:ascii="Arial" w:hAnsi="Arial" w:eastAsia="MS Mincho" w:cs="Arial"/>
          <w:sz w:val="20"/>
          <w:szCs w:val="20"/>
        </w:rPr>
        <w:t xml:space="preserve">, torej dokler ne bo </w:t>
      </w:r>
      <w:r w:rsidRPr="00F14B0D" w:rsidR="00F16401">
        <w:rPr>
          <w:rFonts w:ascii="Arial" w:hAnsi="Arial" w:eastAsia="MS Mincho" w:cs="Arial"/>
          <w:sz w:val="20"/>
          <w:szCs w:val="20"/>
        </w:rPr>
        <w:t xml:space="preserve">javni razpis </w:t>
      </w:r>
      <w:r w:rsidRPr="00F14B0D">
        <w:rPr>
          <w:rFonts w:ascii="Arial" w:hAnsi="Arial" w:eastAsia="MS Mincho" w:cs="Arial"/>
          <w:sz w:val="20"/>
          <w:szCs w:val="20"/>
        </w:rPr>
        <w:t xml:space="preserve">izveden oziroma </w:t>
      </w:r>
      <w:r w:rsidRPr="00F14B0D" w:rsidR="004C416C">
        <w:rPr>
          <w:rFonts w:ascii="Arial" w:hAnsi="Arial" w:eastAsia="MS Mincho" w:cs="Arial"/>
          <w:sz w:val="20"/>
          <w:szCs w:val="20"/>
        </w:rPr>
        <w:t>projekt</w:t>
      </w:r>
      <w:r w:rsidRPr="00F14B0D">
        <w:rPr>
          <w:rFonts w:ascii="Arial" w:hAnsi="Arial" w:eastAsia="MS Mincho" w:cs="Arial"/>
          <w:sz w:val="20"/>
          <w:szCs w:val="20"/>
        </w:rPr>
        <w:t xml:space="preserve"> </w:t>
      </w:r>
      <w:r w:rsidRPr="00F14B0D" w:rsidR="001511B5">
        <w:rPr>
          <w:rFonts w:ascii="Arial" w:hAnsi="Arial" w:eastAsia="MS Mincho" w:cs="Arial"/>
          <w:sz w:val="20"/>
          <w:szCs w:val="20"/>
        </w:rPr>
        <w:t>zaključen in roki za poročanje</w:t>
      </w:r>
      <w:r w:rsidRPr="00F14B0D" w:rsidR="001F33CA">
        <w:rPr>
          <w:rFonts w:ascii="Arial" w:hAnsi="Arial" w:eastAsia="MS Mincho" w:cs="Arial"/>
          <w:sz w:val="20"/>
          <w:szCs w:val="20"/>
        </w:rPr>
        <w:t>,</w:t>
      </w:r>
      <w:r w:rsidRPr="00F14B0D" w:rsidR="00F24F6B">
        <w:rPr>
          <w:rFonts w:ascii="Arial" w:hAnsi="Arial" w:eastAsia="MS Mincho" w:cs="Arial"/>
          <w:sz w:val="20"/>
          <w:szCs w:val="20"/>
        </w:rPr>
        <w:t xml:space="preserve"> </w:t>
      </w:r>
      <w:r w:rsidRPr="00F14B0D">
        <w:rPr>
          <w:rFonts w:ascii="Arial" w:hAnsi="Arial" w:eastAsia="MS Mincho" w:cs="Arial"/>
          <w:sz w:val="20"/>
          <w:szCs w:val="20"/>
        </w:rPr>
        <w:t>spremljanje</w:t>
      </w:r>
      <w:r w:rsidRPr="00F14B0D" w:rsidR="00F24F6B">
        <w:rPr>
          <w:rFonts w:ascii="Arial" w:hAnsi="Arial" w:eastAsia="MS Mincho" w:cs="Arial"/>
          <w:sz w:val="20"/>
          <w:szCs w:val="20"/>
        </w:rPr>
        <w:t xml:space="preserve"> </w:t>
      </w:r>
      <w:r w:rsidRPr="00F14B0D" w:rsidR="001F33CA">
        <w:rPr>
          <w:rFonts w:ascii="Arial" w:hAnsi="Arial" w:eastAsia="MS Mincho" w:cs="Arial"/>
          <w:sz w:val="20"/>
          <w:szCs w:val="20"/>
        </w:rPr>
        <w:t xml:space="preserve">in hrambo </w:t>
      </w:r>
      <w:r w:rsidRPr="00F14B0D">
        <w:rPr>
          <w:rFonts w:ascii="Arial" w:hAnsi="Arial" w:eastAsia="MS Mincho" w:cs="Arial"/>
          <w:sz w:val="20"/>
          <w:szCs w:val="20"/>
        </w:rPr>
        <w:t>pretečeni.</w:t>
      </w:r>
      <w:r w:rsidR="00DD40AE">
        <w:rPr>
          <w:rFonts w:ascii="Arial" w:hAnsi="Arial" w:eastAsia="MS Mincho" w:cs="Arial"/>
          <w:sz w:val="20"/>
          <w:szCs w:val="20"/>
        </w:rPr>
        <w:t xml:space="preserve"> </w:t>
      </w:r>
    </w:p>
    <w:p w:rsidRPr="00D72AB4" w:rsidR="00FE6197" w:rsidP="00FE6197" w:rsidRDefault="00FE6197" w14:paraId="011BE7EF" w14:textId="77777777">
      <w:pPr>
        <w:pStyle w:val="TEKST"/>
        <w:spacing w:line="276" w:lineRule="auto"/>
        <w:rPr>
          <w:rFonts w:ascii="Arial" w:hAnsi="Arial" w:eastAsia="MS Mincho" w:cs="Arial"/>
          <w:sz w:val="20"/>
          <w:szCs w:val="20"/>
        </w:rPr>
      </w:pPr>
    </w:p>
    <w:p w:rsidR="00485747" w:rsidP="00FE6197" w:rsidRDefault="008E303D" w14:paraId="1FBEC89C" w14:textId="47394A26">
      <w:pPr>
        <w:pStyle w:val="TEKST"/>
        <w:spacing w:line="276" w:lineRule="auto"/>
        <w:rPr>
          <w:rFonts w:ascii="Arial" w:hAnsi="Arial" w:eastAsia="MS Mincho" w:cs="Arial"/>
          <w:sz w:val="20"/>
          <w:szCs w:val="20"/>
        </w:rPr>
      </w:pPr>
      <w:r>
        <w:rPr>
          <w:rFonts w:ascii="Arial" w:hAnsi="Arial" w:eastAsia="MS Mincho" w:cs="Arial"/>
          <w:sz w:val="20"/>
          <w:szCs w:val="20"/>
        </w:rPr>
        <w:t xml:space="preserve">Skladno z </w:t>
      </w:r>
      <w:r w:rsidRPr="00485747">
        <w:rPr>
          <w:rFonts w:ascii="Arial" w:hAnsi="Arial" w:eastAsia="MS Mincho" w:cs="Arial"/>
          <w:sz w:val="20"/>
          <w:szCs w:val="20"/>
        </w:rPr>
        <w:t>Zakon</w:t>
      </w:r>
      <w:r>
        <w:rPr>
          <w:rFonts w:ascii="Arial" w:hAnsi="Arial" w:eastAsia="MS Mincho" w:cs="Arial"/>
          <w:sz w:val="20"/>
          <w:szCs w:val="20"/>
        </w:rPr>
        <w:t>om</w:t>
      </w:r>
      <w:r w:rsidRPr="00485747">
        <w:rPr>
          <w:rFonts w:ascii="Arial" w:hAnsi="Arial" w:eastAsia="MS Mincho" w:cs="Arial"/>
          <w:sz w:val="20"/>
          <w:szCs w:val="20"/>
        </w:rPr>
        <w:t xml:space="preserve"> o varstvu dokumentarnega in arhivskega gradiva ter arhivih (Uradni list RS, št. 30/06</w:t>
      </w:r>
      <w:r w:rsidR="004C416C">
        <w:rPr>
          <w:rFonts w:ascii="Arial" w:hAnsi="Arial" w:eastAsia="MS Mincho" w:cs="Arial"/>
          <w:sz w:val="20"/>
          <w:szCs w:val="20"/>
        </w:rPr>
        <w:t>,</w:t>
      </w:r>
      <w:r w:rsidRPr="00485747">
        <w:rPr>
          <w:rFonts w:ascii="Arial" w:hAnsi="Arial" w:eastAsia="MS Mincho" w:cs="Arial"/>
          <w:sz w:val="20"/>
          <w:szCs w:val="20"/>
        </w:rPr>
        <w:t xml:space="preserve"> 51/14)</w:t>
      </w:r>
      <w:r>
        <w:rPr>
          <w:rFonts w:ascii="Arial" w:hAnsi="Arial" w:eastAsia="MS Mincho" w:cs="Arial"/>
          <w:sz w:val="20"/>
          <w:szCs w:val="20"/>
        </w:rPr>
        <w:t xml:space="preserve"> je sprejet Klasifikacijski načrt </w:t>
      </w:r>
      <w:r w:rsidR="004C6FC5">
        <w:rPr>
          <w:rFonts w:ascii="Arial" w:hAnsi="Arial" w:eastAsia="MS Mincho" w:cs="Arial"/>
          <w:sz w:val="20"/>
          <w:szCs w:val="20"/>
          <w:lang w:eastAsia="sl-SI"/>
        </w:rPr>
        <w:t>m</w:t>
      </w:r>
      <w:r>
        <w:rPr>
          <w:rFonts w:ascii="Arial" w:hAnsi="Arial" w:eastAsia="MS Mincho" w:cs="Arial"/>
          <w:sz w:val="20"/>
          <w:szCs w:val="20"/>
          <w:lang w:eastAsia="sl-SI"/>
        </w:rPr>
        <w:t>inistrstva</w:t>
      </w:r>
      <w:r>
        <w:rPr>
          <w:rFonts w:ascii="Arial" w:hAnsi="Arial" w:eastAsia="MS Mincho" w:cs="Arial"/>
          <w:sz w:val="20"/>
          <w:szCs w:val="20"/>
        </w:rPr>
        <w:t xml:space="preserve">, ki predpisuje rok in tip hrambe dokumentov, v katerih se nahajajo tudi osebni podatki. </w:t>
      </w:r>
      <w:r w:rsidRPr="004C416C" w:rsidR="004C416C">
        <w:rPr>
          <w:rFonts w:ascii="Arial" w:hAnsi="Arial" w:eastAsia="MS Mincho" w:cs="Arial"/>
          <w:sz w:val="20"/>
          <w:szCs w:val="20"/>
        </w:rPr>
        <w:t xml:space="preserve">Dokumentacija o izvajanju mehanizma </w:t>
      </w:r>
      <w:r w:rsidR="004C416C">
        <w:rPr>
          <w:rFonts w:ascii="Arial" w:hAnsi="Arial" w:eastAsia="MS Mincho" w:cs="Arial"/>
          <w:sz w:val="20"/>
          <w:szCs w:val="20"/>
        </w:rPr>
        <w:t xml:space="preserve">za okrevanje in odpornost </w:t>
      </w:r>
      <w:r w:rsidRPr="004C416C" w:rsidR="004C416C">
        <w:rPr>
          <w:rFonts w:ascii="Arial" w:hAnsi="Arial" w:eastAsia="MS Mincho" w:cs="Arial"/>
          <w:sz w:val="20"/>
          <w:szCs w:val="20"/>
        </w:rPr>
        <w:t>se hrani v skladu s pravili hrambe dokumentarnega gradiva, vendar najmanj pet</w:t>
      </w:r>
      <w:r w:rsidR="004C416C">
        <w:rPr>
          <w:rFonts w:ascii="Arial" w:hAnsi="Arial" w:eastAsia="MS Mincho" w:cs="Arial"/>
          <w:sz w:val="20"/>
          <w:szCs w:val="20"/>
        </w:rPr>
        <w:t xml:space="preserve"> (5)</w:t>
      </w:r>
      <w:r w:rsidRPr="004C416C" w:rsidR="004C416C">
        <w:rPr>
          <w:rFonts w:ascii="Arial" w:hAnsi="Arial" w:eastAsia="MS Mincho" w:cs="Arial"/>
          <w:sz w:val="20"/>
          <w:szCs w:val="20"/>
        </w:rPr>
        <w:t xml:space="preserve"> let po zadnjem plačilu, prejetem od Evropske komisije v zvezi z izvajanjem načrta</w:t>
      </w:r>
      <w:r w:rsidR="00BF2D7D">
        <w:rPr>
          <w:rFonts w:ascii="Arial" w:hAnsi="Arial" w:eastAsia="MS Mincho" w:cs="Arial"/>
          <w:sz w:val="20"/>
          <w:szCs w:val="20"/>
        </w:rPr>
        <w:t>,</w:t>
      </w:r>
      <w:r w:rsidRPr="00BF2D7D" w:rsidR="00BF2D7D">
        <w:rPr>
          <w:rFonts w:ascii="Arial" w:hAnsi="Arial" w:eastAsia="MS Mincho" w:cs="Arial"/>
          <w:sz w:val="20"/>
          <w:szCs w:val="20"/>
        </w:rPr>
        <w:t xml:space="preserve"> </w:t>
      </w:r>
      <w:r w:rsidR="00BF2D7D">
        <w:rPr>
          <w:rFonts w:ascii="Arial" w:hAnsi="Arial" w:eastAsia="MS Mincho" w:cs="Arial"/>
          <w:sz w:val="20"/>
          <w:szCs w:val="20"/>
        </w:rPr>
        <w:t>z izjemo trajnega arhivskega gradiva</w:t>
      </w:r>
      <w:r>
        <w:rPr>
          <w:rFonts w:ascii="Arial" w:hAnsi="Arial" w:eastAsia="MS Mincho" w:cs="Arial"/>
          <w:sz w:val="20"/>
          <w:szCs w:val="20"/>
        </w:rPr>
        <w:t>.</w:t>
      </w:r>
    </w:p>
    <w:p w:rsidR="00203A48" w:rsidP="00FE6197" w:rsidRDefault="00203A48" w14:paraId="7522D03A" w14:textId="77777777">
      <w:pPr>
        <w:pStyle w:val="TEKST"/>
        <w:spacing w:line="276" w:lineRule="auto"/>
        <w:rPr>
          <w:rFonts w:ascii="Arial" w:hAnsi="Arial" w:eastAsia="MS Mincho" w:cs="Arial"/>
          <w:sz w:val="20"/>
          <w:szCs w:val="20"/>
        </w:rPr>
      </w:pPr>
    </w:p>
    <w:p w:rsidR="00041A65" w:rsidP="00FE6197" w:rsidRDefault="00F7339A" w14:paraId="03132F90" w14:textId="157C4FB6">
      <w:pPr>
        <w:pStyle w:val="TEKST"/>
        <w:spacing w:line="276" w:lineRule="auto"/>
        <w:rPr>
          <w:rFonts w:ascii="Arial" w:hAnsi="Arial" w:eastAsia="MS Mincho" w:cs="Arial"/>
          <w:sz w:val="20"/>
          <w:szCs w:val="20"/>
        </w:rPr>
      </w:pPr>
      <w:r>
        <w:rPr>
          <w:rFonts w:ascii="Arial" w:hAnsi="Arial" w:eastAsia="MS Mincho" w:cs="Arial"/>
          <w:sz w:val="20"/>
          <w:szCs w:val="20"/>
        </w:rPr>
        <w:t xml:space="preserve">Osebni podatki se po </w:t>
      </w:r>
      <w:r w:rsidR="000516FE">
        <w:rPr>
          <w:rFonts w:ascii="Arial" w:hAnsi="Arial" w:eastAsia="MS Mincho" w:cs="Arial"/>
          <w:sz w:val="20"/>
          <w:szCs w:val="20"/>
        </w:rPr>
        <w:t>izteku roka hrambe</w:t>
      </w:r>
      <w:r>
        <w:rPr>
          <w:rFonts w:ascii="Arial" w:hAnsi="Arial" w:eastAsia="MS Mincho" w:cs="Arial"/>
          <w:sz w:val="20"/>
          <w:szCs w:val="20"/>
        </w:rPr>
        <w:t xml:space="preserve"> uničijo, razen ko se </w:t>
      </w:r>
      <w:r w:rsidR="00787B9F">
        <w:rPr>
          <w:rFonts w:ascii="Arial" w:hAnsi="Arial" w:eastAsia="MS Mincho" w:cs="Arial"/>
          <w:sz w:val="20"/>
          <w:szCs w:val="20"/>
        </w:rPr>
        <w:t xml:space="preserve">skladno s Splošno uredbo o varstvu podatkov </w:t>
      </w:r>
      <w:r>
        <w:rPr>
          <w:rFonts w:ascii="Arial" w:hAnsi="Arial" w:eastAsia="MS Mincho" w:cs="Arial"/>
          <w:sz w:val="20"/>
          <w:szCs w:val="20"/>
        </w:rPr>
        <w:t>shranjujejo daljše obdobje</w:t>
      </w:r>
      <w:r w:rsidR="00787B9F">
        <w:rPr>
          <w:rFonts w:ascii="Arial" w:hAnsi="Arial" w:eastAsia="MS Mincho" w:cs="Arial"/>
          <w:sz w:val="20"/>
          <w:szCs w:val="20"/>
        </w:rPr>
        <w:t>, kot na primer</w:t>
      </w:r>
      <w:r>
        <w:rPr>
          <w:rFonts w:ascii="Arial" w:hAnsi="Arial" w:eastAsia="MS Mincho" w:cs="Arial"/>
          <w:sz w:val="20"/>
          <w:szCs w:val="20"/>
        </w:rPr>
        <w:t xml:space="preserve"> za namene </w:t>
      </w:r>
      <w:r w:rsidR="00772C9F">
        <w:rPr>
          <w:rFonts w:ascii="Arial" w:hAnsi="Arial" w:eastAsia="MS Mincho" w:cs="Arial"/>
          <w:sz w:val="20"/>
          <w:szCs w:val="20"/>
        </w:rPr>
        <w:t xml:space="preserve">trajnega arhivskega gradiva, </w:t>
      </w:r>
      <w:r>
        <w:rPr>
          <w:rFonts w:ascii="Arial" w:hAnsi="Arial" w:eastAsia="MS Mincho" w:cs="Arial"/>
          <w:sz w:val="20"/>
          <w:szCs w:val="20"/>
        </w:rPr>
        <w:t>arhiviranja v javnem interesu oziroma v statistične namene ali za namene uveljavljanja, izvajanja ali obrambe pravnih zahtevkov.</w:t>
      </w:r>
    </w:p>
    <w:p w:rsidR="0063545E" w:rsidP="00FE6197" w:rsidRDefault="0063545E" w14:paraId="5D0AB56F" w14:textId="77777777">
      <w:pPr>
        <w:pStyle w:val="TEKST"/>
        <w:spacing w:line="276" w:lineRule="auto"/>
        <w:rPr>
          <w:rFonts w:ascii="Arial" w:hAnsi="Arial" w:eastAsia="MS Mincho" w:cs="Arial"/>
          <w:sz w:val="20"/>
          <w:szCs w:val="20"/>
        </w:rPr>
      </w:pPr>
    </w:p>
    <w:p w:rsidRPr="00D72AB4" w:rsidR="00650132" w:rsidP="00FE6197" w:rsidRDefault="00650132" w14:paraId="00A02547" w14:textId="77777777">
      <w:pPr>
        <w:pStyle w:val="TEKST"/>
        <w:spacing w:line="276" w:lineRule="auto"/>
        <w:rPr>
          <w:rFonts w:ascii="Arial" w:hAnsi="Arial" w:eastAsia="MS Mincho" w:cs="Arial"/>
          <w:sz w:val="20"/>
          <w:szCs w:val="20"/>
        </w:rPr>
      </w:pPr>
    </w:p>
    <w:p w:rsidRPr="00D72AB4" w:rsidR="00D72AB4" w:rsidP="00FE6197" w:rsidRDefault="00D72AB4" w14:paraId="12144E6E" w14:textId="77777777">
      <w:pPr>
        <w:pStyle w:val="TEKST"/>
        <w:spacing w:line="276" w:lineRule="auto"/>
        <w:rPr>
          <w:rFonts w:ascii="Arial" w:hAnsi="Arial" w:eastAsia="MS Mincho" w:cs="Arial"/>
          <w:b/>
          <w:sz w:val="20"/>
          <w:szCs w:val="20"/>
        </w:rPr>
      </w:pPr>
      <w:r w:rsidRPr="00D72AB4">
        <w:rPr>
          <w:rFonts w:ascii="Arial" w:hAnsi="Arial" w:eastAsia="MS Mincho" w:cs="Arial"/>
          <w:b/>
          <w:sz w:val="20"/>
          <w:szCs w:val="20"/>
        </w:rPr>
        <w:t xml:space="preserve">Ukrepi za varovanje </w:t>
      </w:r>
    </w:p>
    <w:p w:rsidRPr="00D72AB4" w:rsidR="00D72AB4" w:rsidP="00FE6197" w:rsidRDefault="00D72AB4" w14:paraId="30117E66" w14:textId="77777777">
      <w:pPr>
        <w:pStyle w:val="TEKST"/>
        <w:spacing w:line="276" w:lineRule="auto"/>
        <w:rPr>
          <w:rFonts w:ascii="Arial" w:hAnsi="Arial" w:eastAsia="MS Mincho" w:cs="Arial"/>
          <w:sz w:val="20"/>
          <w:szCs w:val="20"/>
        </w:rPr>
      </w:pPr>
    </w:p>
    <w:p w:rsidRPr="00D72AB4" w:rsidR="00D72AB4" w:rsidP="00FE6197" w:rsidRDefault="00D72AB4" w14:paraId="2A2ACE85" w14:textId="659B8151">
      <w:pPr>
        <w:pStyle w:val="TEKST"/>
        <w:spacing w:line="276" w:lineRule="auto"/>
        <w:rPr>
          <w:rFonts w:ascii="Arial" w:hAnsi="Arial" w:eastAsia="MS Mincho" w:cs="Arial"/>
          <w:sz w:val="20"/>
          <w:szCs w:val="20"/>
        </w:rPr>
      </w:pPr>
      <w:r w:rsidRPr="00D72AB4">
        <w:rPr>
          <w:rFonts w:ascii="Arial" w:hAnsi="Arial" w:eastAsia="MS Mincho" w:cs="Arial"/>
          <w:sz w:val="20"/>
          <w:szCs w:val="20"/>
        </w:rPr>
        <w:t xml:space="preserve">Zaposleni na </w:t>
      </w:r>
      <w:r w:rsidR="00554CB0">
        <w:rPr>
          <w:rFonts w:ascii="Arial" w:hAnsi="Arial" w:eastAsia="MS Mincho" w:cs="Arial"/>
          <w:sz w:val="20"/>
          <w:szCs w:val="20"/>
        </w:rPr>
        <w:t>ministrstvu</w:t>
      </w:r>
      <w:r w:rsidR="00656AEC">
        <w:rPr>
          <w:rFonts w:ascii="Arial" w:hAnsi="Arial" w:eastAsia="MS Mincho" w:cs="Arial"/>
          <w:sz w:val="20"/>
          <w:szCs w:val="20"/>
        </w:rPr>
        <w:t xml:space="preserve"> in drugi javni uslužbenci</w:t>
      </w:r>
      <w:r w:rsidRPr="00D72AB4">
        <w:rPr>
          <w:rFonts w:ascii="Arial" w:hAnsi="Arial" w:eastAsia="MS Mincho" w:cs="Arial"/>
          <w:sz w:val="20"/>
          <w:szCs w:val="20"/>
        </w:rPr>
        <w:t xml:space="preserve">, ki morajo po službeni dolžnosti imeti dostop do osebnih podatkov, so po Splošni uredbi o varstvu podatkov, </w:t>
      </w:r>
      <w:r w:rsidR="00554CB0">
        <w:rPr>
          <w:rFonts w:ascii="Arial" w:hAnsi="Arial" w:eastAsia="MS Mincho" w:cs="Arial"/>
          <w:sz w:val="20"/>
          <w:szCs w:val="20"/>
        </w:rPr>
        <w:t>ZVOP-</w:t>
      </w:r>
      <w:r w:rsidR="000C0C5A">
        <w:rPr>
          <w:rFonts w:ascii="Arial" w:hAnsi="Arial" w:eastAsia="MS Mincho" w:cs="Arial"/>
          <w:sz w:val="20"/>
          <w:szCs w:val="20"/>
        </w:rPr>
        <w:t>2</w:t>
      </w:r>
      <w:r w:rsidRPr="00D72AB4">
        <w:rPr>
          <w:rFonts w:ascii="Arial" w:hAnsi="Arial" w:eastAsia="MS Mincho" w:cs="Arial"/>
          <w:sz w:val="20"/>
          <w:szCs w:val="20"/>
        </w:rPr>
        <w:t xml:space="preserve"> ter kazensko in civilno zavezani k varovanju osebnih podatkov ter tudi k varovanju z njimi povezanih podatkov ali osebnih podatkov označ</w:t>
      </w:r>
      <w:r w:rsidR="00D81F06">
        <w:rPr>
          <w:rFonts w:ascii="Arial" w:hAnsi="Arial" w:eastAsia="MS Mincho" w:cs="Arial"/>
          <w:sz w:val="20"/>
          <w:szCs w:val="20"/>
        </w:rPr>
        <w:t>enih na drug način (na podlagi z</w:t>
      </w:r>
      <w:r w:rsidRPr="00D72AB4">
        <w:rPr>
          <w:rFonts w:ascii="Arial" w:hAnsi="Arial" w:eastAsia="MS Mincho" w:cs="Arial"/>
          <w:sz w:val="20"/>
          <w:szCs w:val="20"/>
        </w:rPr>
        <w:t>akona</w:t>
      </w:r>
      <w:r w:rsidR="00D81F06">
        <w:rPr>
          <w:rFonts w:ascii="Arial" w:hAnsi="Arial" w:eastAsia="MS Mincho" w:cs="Arial"/>
          <w:sz w:val="20"/>
          <w:szCs w:val="20"/>
        </w:rPr>
        <w:t>, ki ureja tajne</w:t>
      </w:r>
      <w:r w:rsidRPr="00D72AB4">
        <w:rPr>
          <w:rFonts w:ascii="Arial" w:hAnsi="Arial" w:eastAsia="MS Mincho" w:cs="Arial"/>
          <w:sz w:val="20"/>
          <w:szCs w:val="20"/>
        </w:rPr>
        <w:t xml:space="preserve"> podatk</w:t>
      </w:r>
      <w:r w:rsidR="00D81F06">
        <w:rPr>
          <w:rFonts w:ascii="Arial" w:hAnsi="Arial" w:eastAsia="MS Mincho" w:cs="Arial"/>
          <w:sz w:val="20"/>
          <w:szCs w:val="20"/>
        </w:rPr>
        <w:t>e, z</w:t>
      </w:r>
      <w:r w:rsidRPr="00D72AB4">
        <w:rPr>
          <w:rFonts w:ascii="Arial" w:hAnsi="Arial" w:eastAsia="MS Mincho" w:cs="Arial"/>
          <w:sz w:val="20"/>
          <w:szCs w:val="20"/>
        </w:rPr>
        <w:t>akona</w:t>
      </w:r>
      <w:r w:rsidR="00D81F06">
        <w:rPr>
          <w:rFonts w:ascii="Arial" w:hAnsi="Arial" w:eastAsia="MS Mincho" w:cs="Arial"/>
          <w:sz w:val="20"/>
          <w:szCs w:val="20"/>
        </w:rPr>
        <w:t>, ki ureja</w:t>
      </w:r>
      <w:r w:rsidRPr="00D72AB4">
        <w:rPr>
          <w:rFonts w:ascii="Arial" w:hAnsi="Arial" w:eastAsia="MS Mincho" w:cs="Arial"/>
          <w:sz w:val="20"/>
          <w:szCs w:val="20"/>
        </w:rPr>
        <w:t xml:space="preserve"> gospodarsk</w:t>
      </w:r>
      <w:r w:rsidR="00D81F06">
        <w:rPr>
          <w:rFonts w:ascii="Arial" w:hAnsi="Arial" w:eastAsia="MS Mincho" w:cs="Arial"/>
          <w:sz w:val="20"/>
          <w:szCs w:val="20"/>
        </w:rPr>
        <w:t>e</w:t>
      </w:r>
      <w:r w:rsidRPr="00D72AB4">
        <w:rPr>
          <w:rFonts w:ascii="Arial" w:hAnsi="Arial" w:eastAsia="MS Mincho" w:cs="Arial"/>
          <w:sz w:val="20"/>
          <w:szCs w:val="20"/>
        </w:rPr>
        <w:t xml:space="preserve"> družb</w:t>
      </w:r>
      <w:r w:rsidR="00D81F06">
        <w:rPr>
          <w:rFonts w:ascii="Arial" w:hAnsi="Arial" w:eastAsia="MS Mincho" w:cs="Arial"/>
          <w:sz w:val="20"/>
          <w:szCs w:val="20"/>
        </w:rPr>
        <w:t>e</w:t>
      </w:r>
      <w:r w:rsidRPr="00D72AB4">
        <w:rPr>
          <w:rFonts w:ascii="Arial" w:hAnsi="Arial" w:eastAsia="MS Mincho" w:cs="Arial"/>
          <w:sz w:val="20"/>
          <w:szCs w:val="20"/>
        </w:rPr>
        <w:t xml:space="preserve"> in drugi</w:t>
      </w:r>
      <w:r w:rsidR="00F13121">
        <w:rPr>
          <w:rFonts w:ascii="Arial" w:hAnsi="Arial" w:eastAsia="MS Mincho" w:cs="Arial"/>
          <w:sz w:val="20"/>
          <w:szCs w:val="20"/>
        </w:rPr>
        <w:t>h</w:t>
      </w:r>
      <w:r w:rsidR="00874EDC">
        <w:rPr>
          <w:rFonts w:ascii="Arial" w:hAnsi="Arial" w:eastAsia="MS Mincho" w:cs="Arial"/>
          <w:sz w:val="20"/>
          <w:szCs w:val="20"/>
        </w:rPr>
        <w:t xml:space="preserve"> </w:t>
      </w:r>
      <w:r w:rsidRPr="00D72AB4">
        <w:rPr>
          <w:rFonts w:ascii="Arial" w:hAnsi="Arial" w:eastAsia="MS Mincho" w:cs="Arial"/>
          <w:sz w:val="20"/>
          <w:szCs w:val="20"/>
        </w:rPr>
        <w:t>predpis</w:t>
      </w:r>
      <w:r w:rsidR="00F13121">
        <w:rPr>
          <w:rFonts w:ascii="Arial" w:hAnsi="Arial" w:eastAsia="MS Mincho" w:cs="Arial"/>
          <w:sz w:val="20"/>
          <w:szCs w:val="20"/>
        </w:rPr>
        <w:t>ov</w:t>
      </w:r>
      <w:r w:rsidR="00D81F06">
        <w:rPr>
          <w:rFonts w:ascii="Arial" w:hAnsi="Arial" w:eastAsia="MS Mincho" w:cs="Arial"/>
          <w:sz w:val="20"/>
          <w:szCs w:val="20"/>
        </w:rPr>
        <w:t>)</w:t>
      </w:r>
      <w:r w:rsidRPr="00D72AB4">
        <w:rPr>
          <w:rFonts w:ascii="Arial" w:hAnsi="Arial" w:eastAsia="MS Mincho" w:cs="Arial"/>
          <w:sz w:val="20"/>
          <w:szCs w:val="20"/>
        </w:rPr>
        <w:t xml:space="preserve">, za celotno obdobje trajanja pogodbe o zaposlitvi in tudi po njenem prenehanju. </w:t>
      </w:r>
    </w:p>
    <w:p w:rsidRPr="00D72AB4" w:rsidR="00D72AB4" w:rsidP="00FE6197" w:rsidRDefault="00D72AB4" w14:paraId="47419863" w14:textId="77777777">
      <w:pPr>
        <w:pStyle w:val="TEKST"/>
        <w:spacing w:line="276" w:lineRule="auto"/>
        <w:rPr>
          <w:rFonts w:ascii="Arial" w:hAnsi="Arial" w:eastAsia="MS Mincho" w:cs="Arial"/>
          <w:sz w:val="20"/>
          <w:szCs w:val="20"/>
        </w:rPr>
      </w:pPr>
    </w:p>
    <w:p w:rsidRPr="00D72AB4" w:rsidR="00D72AB4" w:rsidP="00FE6197" w:rsidRDefault="00D72AB4" w14:paraId="3A7FE029" w14:textId="77777777">
      <w:pPr>
        <w:pStyle w:val="TEKST"/>
        <w:spacing w:line="276" w:lineRule="auto"/>
        <w:rPr>
          <w:rFonts w:ascii="Arial" w:hAnsi="Arial" w:eastAsia="MS Mincho" w:cs="Arial"/>
          <w:sz w:val="20"/>
          <w:szCs w:val="20"/>
        </w:rPr>
      </w:pPr>
      <w:r w:rsidRPr="00D72AB4">
        <w:rPr>
          <w:rFonts w:ascii="Arial" w:hAnsi="Arial" w:eastAsia="MS Mincho" w:cs="Arial"/>
          <w:sz w:val="20"/>
          <w:szCs w:val="20"/>
        </w:rPr>
        <w:t>Ukrepi za varovanje osebnih podatkov, k</w:t>
      </w:r>
      <w:r w:rsidR="00554CB0">
        <w:rPr>
          <w:rFonts w:ascii="Arial" w:hAnsi="Arial" w:eastAsia="MS Mincho" w:cs="Arial"/>
          <w:sz w:val="20"/>
          <w:szCs w:val="20"/>
        </w:rPr>
        <w:t>atere na tehnični ravni izvaja m</w:t>
      </w:r>
      <w:r w:rsidRPr="00D72AB4">
        <w:rPr>
          <w:rFonts w:ascii="Arial" w:hAnsi="Arial" w:eastAsia="MS Mincho" w:cs="Arial"/>
          <w:sz w:val="20"/>
          <w:szCs w:val="20"/>
        </w:rPr>
        <w:t>inistrstvo, vključujejo zlasti fizično varovanje gradiva, ki vsebuje osebne podatke na za to posebej določenih mestih in v posebnih varovanih omarah, ki so pod ključem. Pisarne uslužbencev, kje</w:t>
      </w:r>
      <w:r w:rsidR="00F13121">
        <w:rPr>
          <w:rFonts w:ascii="Arial" w:hAnsi="Arial" w:eastAsia="MS Mincho" w:cs="Arial"/>
          <w:sz w:val="20"/>
          <w:szCs w:val="20"/>
        </w:rPr>
        <w:t>r</w:t>
      </w:r>
      <w:r w:rsidRPr="00D72AB4">
        <w:rPr>
          <w:rFonts w:ascii="Arial" w:hAnsi="Arial" w:eastAsia="MS Mincho" w:cs="Arial"/>
          <w:sz w:val="20"/>
          <w:szCs w:val="20"/>
        </w:rPr>
        <w:t xml:space="preserve"> se gradivo hrani, so varovane z navadnimi vrati in se zaklepajo, delovni prostori ministrstva pa so varovani tako z varnostno službo, kot kamerami ter varnimi vrati na vseh vhodih. V organizacijskem </w:t>
      </w:r>
      <w:r w:rsidR="00554CB0">
        <w:rPr>
          <w:rFonts w:ascii="Arial" w:hAnsi="Arial" w:eastAsia="MS Mincho" w:cs="Arial"/>
          <w:sz w:val="20"/>
          <w:szCs w:val="20"/>
        </w:rPr>
        <w:t xml:space="preserve">smislu </w:t>
      </w:r>
      <w:r w:rsidRPr="00D72AB4">
        <w:rPr>
          <w:rFonts w:ascii="Arial" w:hAnsi="Arial" w:eastAsia="MS Mincho" w:cs="Arial"/>
          <w:sz w:val="20"/>
          <w:szCs w:val="20"/>
        </w:rPr>
        <w:t xml:space="preserve">varnostni ukrepi predstavljajo predvsem spoštovanje načela minimalnosti, oziroma izvedbo </w:t>
      </w:r>
      <w:proofErr w:type="spellStart"/>
      <w:r w:rsidRPr="00D72AB4">
        <w:rPr>
          <w:rFonts w:ascii="Arial" w:hAnsi="Arial" w:eastAsia="MS Mincho" w:cs="Arial"/>
          <w:sz w:val="20"/>
          <w:szCs w:val="20"/>
        </w:rPr>
        <w:t>psevdonimizacije</w:t>
      </w:r>
      <w:proofErr w:type="spellEnd"/>
      <w:r w:rsidRPr="00D72AB4">
        <w:rPr>
          <w:rFonts w:ascii="Arial" w:hAnsi="Arial" w:eastAsia="MS Mincho" w:cs="Arial"/>
          <w:sz w:val="20"/>
          <w:szCs w:val="20"/>
        </w:rPr>
        <w:t xml:space="preserve"> podatkov, kadar </w:t>
      </w:r>
      <w:r w:rsidR="00DB6225">
        <w:rPr>
          <w:rFonts w:ascii="Arial" w:hAnsi="Arial" w:eastAsia="MS Mincho" w:cs="Arial"/>
          <w:sz w:val="20"/>
          <w:szCs w:val="20"/>
        </w:rPr>
        <w:t>je</w:t>
      </w:r>
      <w:r w:rsidRPr="00D72AB4">
        <w:rPr>
          <w:rFonts w:ascii="Arial" w:hAnsi="Arial" w:eastAsia="MS Mincho" w:cs="Arial"/>
          <w:sz w:val="20"/>
          <w:szCs w:val="20"/>
        </w:rPr>
        <w:t xml:space="preserve"> to mogoče in primerno za obdelavo, ter usposabljanje delavcev o varstvu in delu z osebnimi podatki.</w:t>
      </w:r>
    </w:p>
    <w:p w:rsidRPr="00D72AB4" w:rsidR="00D72AB4" w:rsidP="00FE6197" w:rsidRDefault="00D72AB4" w14:paraId="56C768B3" w14:textId="77777777">
      <w:pPr>
        <w:pStyle w:val="TEKST"/>
        <w:spacing w:line="276" w:lineRule="auto"/>
        <w:rPr>
          <w:rFonts w:ascii="Arial" w:hAnsi="Arial" w:eastAsia="MS Mincho" w:cs="Arial"/>
          <w:sz w:val="20"/>
          <w:szCs w:val="20"/>
        </w:rPr>
      </w:pPr>
    </w:p>
    <w:p w:rsidR="007D16AE" w:rsidP="00FE6197" w:rsidRDefault="00554CB0" w14:paraId="3B0872C5" w14:textId="5C984D50">
      <w:pPr>
        <w:pStyle w:val="TEKST"/>
        <w:spacing w:line="276" w:lineRule="auto"/>
        <w:rPr>
          <w:rFonts w:ascii="Arial" w:hAnsi="Arial" w:eastAsia="MS Mincho" w:cs="Arial"/>
          <w:sz w:val="20"/>
          <w:szCs w:val="20"/>
        </w:rPr>
      </w:pPr>
      <w:r w:rsidRPr="7D92CB7E" w:rsidR="00554CB0">
        <w:rPr>
          <w:rFonts w:ascii="Arial" w:hAnsi="Arial" w:eastAsia="MS Mincho" w:cs="Arial"/>
          <w:sz w:val="20"/>
          <w:szCs w:val="20"/>
        </w:rPr>
        <w:t>Glede varovanja osebnih podatkov v e-okolju</w:t>
      </w:r>
      <w:r w:rsidRPr="7D92CB7E" w:rsidR="00D72AB4">
        <w:rPr>
          <w:rFonts w:ascii="Arial" w:hAnsi="Arial" w:eastAsia="MS Mincho" w:cs="Arial"/>
          <w:sz w:val="20"/>
          <w:szCs w:val="20"/>
        </w:rPr>
        <w:t xml:space="preserve"> so javni uslužbenci pri varovanju dokumentov oziroma podatkov dolžni ravnati skladno z Uredbo o upravnem poslovanju</w:t>
      </w:r>
      <w:r w:rsidRPr="7D92CB7E" w:rsidR="00D81F06">
        <w:rPr>
          <w:rFonts w:ascii="Arial" w:hAnsi="Arial" w:eastAsia="MS Mincho" w:cs="Arial"/>
          <w:sz w:val="20"/>
          <w:szCs w:val="20"/>
        </w:rPr>
        <w:t xml:space="preserve"> (Uradni list RS, št. 9/18</w:t>
      </w:r>
      <w:r w:rsidRPr="7D92CB7E" w:rsidR="006F1A79">
        <w:rPr>
          <w:rFonts w:ascii="Arial" w:hAnsi="Arial" w:eastAsia="MS Mincho" w:cs="Arial"/>
          <w:sz w:val="20"/>
          <w:szCs w:val="20"/>
        </w:rPr>
        <w:t>, 14/20</w:t>
      </w:r>
      <w:r w:rsidRPr="7D92CB7E" w:rsidR="004C416C">
        <w:rPr>
          <w:rFonts w:ascii="Arial" w:hAnsi="Arial" w:eastAsia="MS Mincho" w:cs="Arial"/>
          <w:sz w:val="20"/>
          <w:szCs w:val="20"/>
        </w:rPr>
        <w:t>,</w:t>
      </w:r>
      <w:r w:rsidRPr="7D92CB7E" w:rsidR="006F1A79">
        <w:rPr>
          <w:rFonts w:ascii="Arial" w:hAnsi="Arial" w:eastAsia="MS Mincho" w:cs="Arial"/>
          <w:sz w:val="20"/>
          <w:szCs w:val="20"/>
        </w:rPr>
        <w:t xml:space="preserve"> 167/20</w:t>
      </w:r>
      <w:r w:rsidRPr="7D92CB7E" w:rsidR="004C416C">
        <w:rPr>
          <w:rFonts w:ascii="Arial" w:hAnsi="Arial" w:eastAsia="MS Mincho" w:cs="Arial"/>
          <w:sz w:val="20"/>
          <w:szCs w:val="20"/>
        </w:rPr>
        <w:t>, 172/21</w:t>
      </w:r>
      <w:r w:rsidRPr="7D92CB7E" w:rsidR="007C377A">
        <w:rPr>
          <w:rFonts w:ascii="Arial" w:hAnsi="Arial" w:eastAsia="MS Mincho" w:cs="Arial"/>
          <w:sz w:val="20"/>
          <w:szCs w:val="20"/>
        </w:rPr>
        <w:t xml:space="preserve">, </w:t>
      </w:r>
      <w:hyperlink r:id="R68ff270ccae34d9a">
        <w:r w:rsidRPr="7D92CB7E" w:rsidR="007C377A">
          <w:rPr>
            <w:rFonts w:ascii="Arial" w:hAnsi="Arial" w:eastAsia="MS Mincho" w:cs="Arial"/>
            <w:sz w:val="20"/>
            <w:szCs w:val="20"/>
          </w:rPr>
          <w:t>68/22</w:t>
        </w:r>
      </w:hyperlink>
      <w:r w:rsidRPr="7D92CB7E" w:rsidR="00186520">
        <w:rPr>
          <w:rFonts w:ascii="Arial" w:hAnsi="Arial" w:eastAsia="MS Mincho" w:cs="Arial"/>
          <w:sz w:val="20"/>
          <w:szCs w:val="20"/>
        </w:rPr>
        <w:t xml:space="preserve">, </w:t>
      </w:r>
      <w:hyperlink r:id="R2df903a64b4e452a">
        <w:r w:rsidRPr="7D92CB7E" w:rsidR="007C377A">
          <w:rPr>
            <w:rFonts w:ascii="Arial" w:hAnsi="Arial" w:eastAsia="MS Mincho" w:cs="Arial"/>
            <w:sz w:val="20"/>
            <w:szCs w:val="20"/>
          </w:rPr>
          <w:t>89/22</w:t>
        </w:r>
      </w:hyperlink>
      <w:r w:rsidRPr="7D92CB7E" w:rsidR="00D16998">
        <w:rPr>
          <w:rFonts w:ascii="Arial" w:hAnsi="Arial" w:eastAsia="MS Mincho" w:cs="Arial"/>
          <w:sz w:val="20"/>
          <w:szCs w:val="20"/>
        </w:rPr>
        <w:t xml:space="preserve">, </w:t>
      </w:r>
      <w:r w:rsidRPr="7D92CB7E" w:rsidR="00186520">
        <w:rPr>
          <w:rFonts w:ascii="Arial" w:hAnsi="Arial" w:eastAsia="MS Mincho" w:cs="Arial"/>
          <w:sz w:val="20"/>
          <w:szCs w:val="20"/>
        </w:rPr>
        <w:t>135/22</w:t>
      </w:r>
      <w:ins w:author="Maša Križman" w:date="2024-04-05T09:02:29.146Z" w:id="563909540">
        <w:r w:rsidRPr="7D92CB7E" w:rsidR="219C93A4">
          <w:rPr>
            <w:rFonts w:ascii="Arial" w:hAnsi="Arial" w:eastAsia="MS Mincho" w:cs="Arial"/>
            <w:sz w:val="20"/>
            <w:szCs w:val="20"/>
          </w:rPr>
          <w:t xml:space="preserve">, </w:t>
        </w:r>
      </w:ins>
      <w:del w:author="Maša Križman" w:date="2024-04-05T09:02:26.779Z" w:id="2106772350">
        <w:r w:rsidRPr="7D92CB7E" w:rsidDel="00D16998">
          <w:rPr>
            <w:rFonts w:ascii="Arial" w:hAnsi="Arial" w:eastAsia="MS Mincho" w:cs="Arial"/>
            <w:sz w:val="20"/>
            <w:szCs w:val="20"/>
          </w:rPr>
          <w:delText xml:space="preserve"> in </w:delText>
        </w:r>
      </w:del>
      <w:r w:rsidRPr="7D92CB7E" w:rsidR="00D16998">
        <w:rPr>
          <w:rFonts w:ascii="Arial" w:hAnsi="Arial" w:eastAsia="MS Mincho" w:cs="Arial"/>
          <w:sz w:val="20"/>
          <w:szCs w:val="20"/>
        </w:rPr>
        <w:t>77/23</w:t>
      </w:r>
      <w:ins w:author="Maša Križman" w:date="2024-04-05T09:02:31.629Z" w:id="1748973380">
        <w:r w:rsidRPr="7D92CB7E" w:rsidR="683F3744">
          <w:rPr>
            <w:rFonts w:ascii="Arial" w:hAnsi="Arial" w:eastAsia="MS Mincho" w:cs="Arial"/>
            <w:sz w:val="20"/>
            <w:szCs w:val="20"/>
          </w:rPr>
          <w:t xml:space="preserve"> in 24/24</w:t>
        </w:r>
      </w:ins>
      <w:r w:rsidRPr="7D92CB7E" w:rsidR="00D81F06">
        <w:rPr>
          <w:rFonts w:ascii="Arial" w:hAnsi="Arial" w:eastAsia="MS Mincho" w:cs="Arial"/>
          <w:sz w:val="20"/>
          <w:szCs w:val="20"/>
        </w:rPr>
        <w:t>)</w:t>
      </w:r>
      <w:r w:rsidRPr="7D92CB7E" w:rsidR="007D16AE">
        <w:rPr>
          <w:rFonts w:ascii="Arial" w:hAnsi="Arial" w:eastAsia="MS Mincho" w:cs="Arial"/>
          <w:sz w:val="20"/>
          <w:szCs w:val="20"/>
        </w:rPr>
        <w:t>.</w:t>
      </w:r>
    </w:p>
    <w:p w:rsidRPr="009C7A4D" w:rsidR="00D72AB4" w:rsidP="00FE6197" w:rsidRDefault="007D16AE" w14:paraId="4E27BDF1" w14:textId="77777777">
      <w:pPr>
        <w:pStyle w:val="TEKST"/>
        <w:spacing w:line="276" w:lineRule="auto"/>
        <w:rPr>
          <w:rFonts w:ascii="Arial" w:hAnsi="Arial" w:eastAsia="MS Mincho" w:cs="Arial"/>
          <w:sz w:val="20"/>
          <w:szCs w:val="20"/>
        </w:rPr>
      </w:pPr>
      <w:r w:rsidRPr="009C7A4D" w:rsidDel="007D16AE">
        <w:rPr>
          <w:rFonts w:ascii="Arial" w:hAnsi="Arial" w:eastAsia="MS Mincho" w:cs="Arial"/>
          <w:sz w:val="20"/>
          <w:szCs w:val="20"/>
        </w:rPr>
        <w:t xml:space="preserve"> </w:t>
      </w:r>
    </w:p>
    <w:p w:rsidR="0063545E" w:rsidP="00FE6197" w:rsidRDefault="00D72AB4" w14:paraId="4929F2E5" w14:textId="1CB34DC4">
      <w:pPr>
        <w:pStyle w:val="TEKST"/>
        <w:spacing w:line="276" w:lineRule="auto"/>
        <w:rPr>
          <w:rFonts w:ascii="Arial" w:hAnsi="Arial" w:eastAsia="MS Mincho" w:cs="Arial"/>
          <w:sz w:val="20"/>
          <w:szCs w:val="20"/>
        </w:rPr>
      </w:pPr>
      <w:r w:rsidRPr="00E70B84">
        <w:rPr>
          <w:rFonts w:ascii="Arial" w:hAnsi="Arial" w:eastAsia="MS Mincho" w:cs="Arial"/>
          <w:sz w:val="20"/>
          <w:szCs w:val="20"/>
        </w:rPr>
        <w:t xml:space="preserve">Omenjeno velja tudi za </w:t>
      </w:r>
      <w:r w:rsidR="004C416C">
        <w:rPr>
          <w:rFonts w:ascii="Arial" w:hAnsi="Arial" w:eastAsia="MS Mincho" w:cs="Arial"/>
          <w:sz w:val="20"/>
          <w:szCs w:val="20"/>
        </w:rPr>
        <w:t>informacijsko podporo</w:t>
      </w:r>
      <w:r w:rsidR="00FD4E13">
        <w:rPr>
          <w:rFonts w:ascii="Arial" w:hAnsi="Arial" w:eastAsia="MS Mincho" w:cs="Arial"/>
          <w:sz w:val="20"/>
          <w:szCs w:val="20"/>
        </w:rPr>
        <w:t xml:space="preserve"> (MFERAC ter morebitni dodatni informacijski sistem, ki ga bo določil URSOO)</w:t>
      </w:r>
      <w:r w:rsidRPr="00E70B84" w:rsidR="0059481C">
        <w:rPr>
          <w:rFonts w:ascii="Arial" w:hAnsi="Arial" w:eastAsia="MS Mincho" w:cs="Arial"/>
          <w:sz w:val="20"/>
          <w:szCs w:val="20"/>
        </w:rPr>
        <w:t xml:space="preserve">, v </w:t>
      </w:r>
      <w:r w:rsidR="004C416C">
        <w:rPr>
          <w:rFonts w:ascii="Arial" w:hAnsi="Arial" w:eastAsia="MS Mincho" w:cs="Arial"/>
          <w:sz w:val="20"/>
          <w:szCs w:val="20"/>
        </w:rPr>
        <w:t xml:space="preserve">okviru </w:t>
      </w:r>
      <w:r w:rsidRPr="00E70B84" w:rsidR="0059481C">
        <w:rPr>
          <w:rFonts w:ascii="Arial" w:hAnsi="Arial" w:eastAsia="MS Mincho" w:cs="Arial"/>
          <w:sz w:val="20"/>
          <w:szCs w:val="20"/>
        </w:rPr>
        <w:t>katere</w:t>
      </w:r>
      <w:r w:rsidRPr="00E70B84">
        <w:rPr>
          <w:rFonts w:ascii="Arial" w:hAnsi="Arial" w:eastAsia="MS Mincho" w:cs="Arial"/>
          <w:sz w:val="20"/>
          <w:szCs w:val="20"/>
        </w:rPr>
        <w:t xml:space="preserve"> se hrani glavnina prejetih osebnih podatkov </w:t>
      </w:r>
      <w:r w:rsidRPr="00E70B84" w:rsidR="00DB6225">
        <w:rPr>
          <w:rFonts w:ascii="Arial" w:hAnsi="Arial" w:eastAsia="MS Mincho" w:cs="Arial"/>
          <w:sz w:val="20"/>
          <w:szCs w:val="20"/>
        </w:rPr>
        <w:t>upravičencev</w:t>
      </w:r>
      <w:r w:rsidRPr="00E70B84">
        <w:rPr>
          <w:rFonts w:ascii="Arial" w:hAnsi="Arial" w:eastAsia="MS Mincho" w:cs="Arial"/>
          <w:sz w:val="20"/>
          <w:szCs w:val="20"/>
        </w:rPr>
        <w:t>,</w:t>
      </w:r>
      <w:r w:rsidRPr="00D72AB4">
        <w:rPr>
          <w:rFonts w:ascii="Arial" w:hAnsi="Arial" w:eastAsia="MS Mincho" w:cs="Arial"/>
          <w:sz w:val="20"/>
          <w:szCs w:val="20"/>
        </w:rPr>
        <w:t xml:space="preserve"> saj se je v njo mogoče prijaviti zgolj preko uporabe gesla in digitalnega potrdila SIGOV-CA. Posamezni </w:t>
      </w:r>
      <w:r w:rsidR="00DB6225">
        <w:rPr>
          <w:rFonts w:ascii="Arial" w:hAnsi="Arial" w:eastAsia="MS Mincho" w:cs="Arial"/>
          <w:sz w:val="20"/>
          <w:szCs w:val="20"/>
        </w:rPr>
        <w:t>z</w:t>
      </w:r>
      <w:r w:rsidRPr="00D72AB4" w:rsidR="00DB6225">
        <w:rPr>
          <w:rFonts w:ascii="Arial" w:hAnsi="Arial" w:eastAsia="MS Mincho" w:cs="Arial"/>
          <w:sz w:val="20"/>
          <w:szCs w:val="20"/>
        </w:rPr>
        <w:t xml:space="preserve">aposleni na </w:t>
      </w:r>
      <w:r w:rsidR="00DB6225">
        <w:rPr>
          <w:rFonts w:ascii="Arial" w:hAnsi="Arial" w:eastAsia="MS Mincho" w:cs="Arial"/>
          <w:sz w:val="20"/>
          <w:szCs w:val="20"/>
        </w:rPr>
        <w:t>ministrstvu</w:t>
      </w:r>
      <w:r w:rsidRPr="00D72AB4" w:rsidR="00DB6225">
        <w:rPr>
          <w:rFonts w:ascii="Arial" w:hAnsi="Arial" w:eastAsia="MS Mincho" w:cs="Arial"/>
          <w:sz w:val="20"/>
          <w:szCs w:val="20"/>
        </w:rPr>
        <w:t xml:space="preserve"> in drugi javni uslužbenci, ki morajo po službeni dolžnosti imeti dostop do osebnih podatkov</w:t>
      </w:r>
      <w:r w:rsidR="00DB6225">
        <w:rPr>
          <w:rFonts w:ascii="Arial" w:hAnsi="Arial" w:eastAsia="MS Mincho" w:cs="Arial"/>
          <w:sz w:val="20"/>
          <w:szCs w:val="20"/>
        </w:rPr>
        <w:t>,</w:t>
      </w:r>
      <w:r w:rsidRPr="00D72AB4">
        <w:rPr>
          <w:rFonts w:ascii="Arial" w:hAnsi="Arial" w:eastAsia="MS Mincho" w:cs="Arial"/>
          <w:sz w:val="20"/>
          <w:szCs w:val="20"/>
        </w:rPr>
        <w:t xml:space="preserve"> imajo znotraj </w:t>
      </w:r>
      <w:r w:rsidR="00FD4E13">
        <w:rPr>
          <w:rFonts w:ascii="Arial" w:hAnsi="Arial" w:eastAsia="MS Mincho" w:cs="Arial"/>
          <w:sz w:val="20"/>
          <w:szCs w:val="20"/>
        </w:rPr>
        <w:t>informacijskega sistema</w:t>
      </w:r>
      <w:r w:rsidRPr="00D72AB4">
        <w:rPr>
          <w:rFonts w:ascii="Arial" w:hAnsi="Arial" w:eastAsia="MS Mincho" w:cs="Arial"/>
          <w:sz w:val="20"/>
          <w:szCs w:val="20"/>
        </w:rPr>
        <w:t xml:space="preserve"> dostop samo do tistih </w:t>
      </w:r>
      <w:r w:rsidR="00FD4E13">
        <w:rPr>
          <w:rFonts w:ascii="Arial" w:hAnsi="Arial" w:eastAsia="MS Mincho" w:cs="Arial"/>
          <w:sz w:val="20"/>
          <w:szCs w:val="20"/>
        </w:rPr>
        <w:t>projektov</w:t>
      </w:r>
      <w:r w:rsidRPr="00D72AB4">
        <w:rPr>
          <w:rFonts w:ascii="Arial" w:hAnsi="Arial" w:eastAsia="MS Mincho" w:cs="Arial"/>
          <w:sz w:val="20"/>
          <w:szCs w:val="20"/>
        </w:rPr>
        <w:t xml:space="preserve"> oziroma osebnih podatkov, </w:t>
      </w:r>
      <w:r w:rsidR="00DB6225">
        <w:rPr>
          <w:rFonts w:ascii="Arial" w:hAnsi="Arial" w:eastAsia="MS Mincho" w:cs="Arial"/>
          <w:sz w:val="20"/>
          <w:szCs w:val="20"/>
        </w:rPr>
        <w:t>ki sodijo v njihovo delovno pristojnost</w:t>
      </w:r>
      <w:r w:rsidRPr="00D72AB4">
        <w:rPr>
          <w:rFonts w:ascii="Arial" w:hAnsi="Arial" w:eastAsia="MS Mincho" w:cs="Arial"/>
          <w:sz w:val="20"/>
          <w:szCs w:val="20"/>
        </w:rPr>
        <w:t>.</w:t>
      </w:r>
    </w:p>
    <w:p w:rsidR="0063545E" w:rsidP="00FE6197" w:rsidRDefault="0063545E" w14:paraId="25BB175F" w14:textId="77777777">
      <w:pPr>
        <w:pStyle w:val="TEKST"/>
        <w:spacing w:line="276" w:lineRule="auto"/>
        <w:rPr>
          <w:rFonts w:ascii="Arial" w:hAnsi="Arial" w:eastAsia="MS Mincho" w:cs="Arial"/>
          <w:b/>
          <w:sz w:val="20"/>
          <w:szCs w:val="20"/>
          <w:lang w:eastAsia="sl-SI"/>
        </w:rPr>
      </w:pPr>
    </w:p>
    <w:p w:rsidR="00EB7EAA" w:rsidP="00FE6197" w:rsidRDefault="00EB7EAA" w14:paraId="7206CD0F" w14:textId="77777777">
      <w:pPr>
        <w:pStyle w:val="TEKST"/>
        <w:spacing w:line="276" w:lineRule="auto"/>
        <w:rPr>
          <w:rFonts w:ascii="Arial" w:hAnsi="Arial" w:eastAsia="MS Mincho" w:cs="Arial"/>
          <w:b/>
          <w:sz w:val="20"/>
          <w:szCs w:val="20"/>
          <w:lang w:eastAsia="sl-SI"/>
        </w:rPr>
      </w:pPr>
    </w:p>
    <w:p w:rsidR="00EB7EAA" w:rsidP="00FE6197" w:rsidRDefault="00EB7EAA" w14:paraId="302D2DB3" w14:textId="77777777">
      <w:pPr>
        <w:pStyle w:val="TEKST"/>
        <w:spacing w:line="276" w:lineRule="auto"/>
        <w:rPr>
          <w:rFonts w:ascii="Arial" w:hAnsi="Arial" w:eastAsia="MS Mincho" w:cs="Arial"/>
          <w:b/>
          <w:sz w:val="20"/>
          <w:szCs w:val="20"/>
          <w:lang w:eastAsia="sl-SI"/>
        </w:rPr>
      </w:pPr>
    </w:p>
    <w:p w:rsidR="0063545E" w:rsidP="00FE6197" w:rsidRDefault="0063545E" w14:paraId="131FDF1A" w14:textId="77777777">
      <w:pPr>
        <w:pStyle w:val="TEKST"/>
        <w:spacing w:line="276" w:lineRule="auto"/>
        <w:rPr>
          <w:rFonts w:ascii="Arial" w:hAnsi="Arial" w:eastAsia="MS Mincho" w:cs="Arial"/>
          <w:b/>
          <w:sz w:val="20"/>
          <w:szCs w:val="20"/>
          <w:lang w:eastAsia="sl-SI"/>
        </w:rPr>
      </w:pPr>
    </w:p>
    <w:p w:rsidRPr="0063545E" w:rsidR="00D72AB4" w:rsidP="00FE6197" w:rsidRDefault="00A5030D" w14:paraId="5A697B9B" w14:textId="64831094">
      <w:pPr>
        <w:pStyle w:val="TEKST"/>
        <w:spacing w:line="276" w:lineRule="auto"/>
        <w:rPr>
          <w:rFonts w:eastAsia="MS Mincho"/>
          <w:lang w:eastAsia="sl-SI"/>
        </w:rPr>
      </w:pPr>
      <w:r>
        <w:rPr>
          <w:rFonts w:ascii="Arial" w:hAnsi="Arial" w:eastAsia="MS Mincho" w:cs="Arial"/>
          <w:b/>
          <w:sz w:val="20"/>
          <w:szCs w:val="20"/>
          <w:lang w:eastAsia="sl-SI"/>
        </w:rPr>
        <w:t>Pravice posameznika</w:t>
      </w:r>
      <w:r w:rsidRPr="00D72AB4" w:rsidR="00D72AB4">
        <w:rPr>
          <w:rFonts w:ascii="Arial" w:hAnsi="Arial" w:eastAsia="MS Mincho" w:cs="Arial"/>
          <w:b/>
          <w:sz w:val="20"/>
          <w:szCs w:val="20"/>
          <w:lang w:eastAsia="sl-SI"/>
        </w:rPr>
        <w:t xml:space="preserve"> in dodatne informacije</w:t>
      </w:r>
    </w:p>
    <w:p w:rsidRPr="00D72AB4" w:rsidR="00D72AB4" w:rsidP="00FE6197" w:rsidRDefault="00D72AB4" w14:paraId="1BB7DD3A" w14:textId="77777777">
      <w:pPr>
        <w:spacing w:after="0"/>
        <w:jc w:val="both"/>
        <w:rPr>
          <w:rFonts w:ascii="Arial" w:hAnsi="Arial" w:eastAsia="MS Mincho" w:cs="Arial"/>
          <w:b/>
          <w:sz w:val="20"/>
          <w:szCs w:val="20"/>
          <w:lang w:eastAsia="sl-SI"/>
        </w:rPr>
      </w:pPr>
    </w:p>
    <w:p w:rsidRPr="00651EEA" w:rsidR="00D72AB4" w:rsidP="00FE6197" w:rsidRDefault="00A751E5" w14:paraId="77AEAD78" w14:textId="77777777">
      <w:pPr>
        <w:spacing w:after="0"/>
        <w:jc w:val="both"/>
        <w:rPr>
          <w:rFonts w:ascii="Arial" w:hAnsi="Arial" w:eastAsia="MS Mincho" w:cs="Arial"/>
          <w:sz w:val="20"/>
          <w:szCs w:val="20"/>
          <w:lang w:eastAsia="sl-SI"/>
        </w:rPr>
      </w:pPr>
      <w:r>
        <w:rPr>
          <w:rFonts w:ascii="Arial" w:hAnsi="Arial" w:eastAsia="MS Mincho" w:cs="Arial"/>
          <w:sz w:val="20"/>
          <w:szCs w:val="20"/>
          <w:lang w:eastAsia="sl-SI"/>
        </w:rPr>
        <w:lastRenderedPageBreak/>
        <w:t>Posameznik lahko</w:t>
      </w:r>
      <w:r w:rsidR="00B25516">
        <w:rPr>
          <w:rFonts w:ascii="Arial" w:hAnsi="Arial" w:eastAsia="MS Mincho" w:cs="Arial"/>
          <w:sz w:val="20"/>
          <w:szCs w:val="20"/>
          <w:lang w:eastAsia="sl-SI"/>
        </w:rPr>
        <w:t xml:space="preserve"> skladno s </w:t>
      </w:r>
      <w:r w:rsidR="00B25516">
        <w:rPr>
          <w:rFonts w:ascii="Arial" w:hAnsi="Arial" w:eastAsia="MS Mincho" w:cs="Arial"/>
          <w:sz w:val="20"/>
          <w:szCs w:val="20"/>
        </w:rPr>
        <w:t>Splošno uredbo</w:t>
      </w:r>
      <w:r w:rsidRPr="00D72AB4" w:rsidR="00B25516">
        <w:rPr>
          <w:rFonts w:ascii="Arial" w:hAnsi="Arial" w:eastAsia="MS Mincho" w:cs="Arial"/>
          <w:sz w:val="20"/>
          <w:szCs w:val="20"/>
        </w:rPr>
        <w:t xml:space="preserve"> o varstvu </w:t>
      </w:r>
      <w:r w:rsidRPr="00651EEA" w:rsidR="00B25516">
        <w:rPr>
          <w:rFonts w:ascii="Arial" w:hAnsi="Arial" w:eastAsia="MS Mincho" w:cs="Arial"/>
          <w:sz w:val="20"/>
          <w:szCs w:val="20"/>
        </w:rPr>
        <w:t>podatkov</w:t>
      </w:r>
      <w:r w:rsidRPr="00651EEA">
        <w:rPr>
          <w:rFonts w:ascii="Arial" w:hAnsi="Arial" w:eastAsia="MS Mincho" w:cs="Arial"/>
          <w:sz w:val="20"/>
          <w:szCs w:val="20"/>
          <w:lang w:eastAsia="sl-SI"/>
        </w:rPr>
        <w:t xml:space="preserve"> o</w:t>
      </w:r>
      <w:r w:rsidRPr="00651EEA" w:rsidR="00D72AB4">
        <w:rPr>
          <w:rFonts w:ascii="Arial" w:hAnsi="Arial" w:eastAsia="MS Mincho" w:cs="Arial"/>
          <w:sz w:val="20"/>
          <w:szCs w:val="20"/>
          <w:lang w:eastAsia="sl-SI"/>
        </w:rPr>
        <w:t xml:space="preserve">d ministrstva </w:t>
      </w:r>
      <w:r w:rsidRPr="00651EEA">
        <w:rPr>
          <w:rFonts w:ascii="Arial" w:hAnsi="Arial" w:eastAsia="MS Mincho" w:cs="Arial"/>
          <w:sz w:val="20"/>
          <w:szCs w:val="20"/>
          <w:lang w:eastAsia="sl-SI"/>
        </w:rPr>
        <w:t>zahteva</w:t>
      </w:r>
      <w:r w:rsidRPr="00651EEA" w:rsidR="00D72AB4">
        <w:rPr>
          <w:rFonts w:ascii="Arial" w:hAnsi="Arial" w:eastAsia="MS Mincho" w:cs="Arial"/>
          <w:sz w:val="20"/>
          <w:szCs w:val="20"/>
          <w:lang w:eastAsia="sl-SI"/>
        </w:rPr>
        <w:t xml:space="preserve"> dostop do osebnih podatkov</w:t>
      </w:r>
      <w:r w:rsidRPr="00651EEA" w:rsidR="00604AA4">
        <w:rPr>
          <w:rFonts w:ascii="Arial" w:hAnsi="Arial" w:eastAsia="MS Mincho" w:cs="Arial"/>
          <w:sz w:val="20"/>
          <w:szCs w:val="20"/>
          <w:lang w:eastAsia="sl-SI"/>
        </w:rPr>
        <w:t xml:space="preserve">, </w:t>
      </w:r>
      <w:r w:rsidRPr="00651EEA" w:rsidR="00D72AB4">
        <w:rPr>
          <w:rFonts w:ascii="Arial" w:hAnsi="Arial" w:eastAsia="MS Mincho" w:cs="Arial"/>
          <w:sz w:val="20"/>
          <w:szCs w:val="20"/>
          <w:lang w:eastAsia="sl-SI"/>
        </w:rPr>
        <w:t xml:space="preserve">popravek osebnih podatkov </w:t>
      </w:r>
      <w:r w:rsidRPr="00651EEA" w:rsidR="00604AA4">
        <w:rPr>
          <w:rFonts w:ascii="Arial" w:hAnsi="Arial" w:eastAsia="MS Mincho" w:cs="Arial"/>
          <w:sz w:val="20"/>
          <w:szCs w:val="20"/>
          <w:lang w:eastAsia="sl-SI"/>
        </w:rPr>
        <w:t xml:space="preserve">oziroma </w:t>
      </w:r>
      <w:r w:rsidRPr="00651EEA" w:rsidR="00D72AB4">
        <w:rPr>
          <w:rFonts w:ascii="Arial" w:hAnsi="Arial" w:eastAsia="MS Mincho" w:cs="Arial"/>
          <w:sz w:val="20"/>
          <w:szCs w:val="20"/>
          <w:lang w:eastAsia="sl-SI"/>
        </w:rPr>
        <w:t xml:space="preserve">omejitev obdelave v zvezi s posameznikom, na katerega se nanašajo osebni podatki, tako da o tem obvesti </w:t>
      </w:r>
      <w:r w:rsidRPr="00651EEA" w:rsidR="008A27D2">
        <w:rPr>
          <w:rFonts w:ascii="Arial" w:hAnsi="Arial" w:eastAsia="MS Mincho" w:cs="Arial"/>
          <w:sz w:val="20"/>
          <w:szCs w:val="20"/>
          <w:lang w:eastAsia="sl-SI"/>
        </w:rPr>
        <w:t xml:space="preserve">pooblaščeno osebo za varstvo osebnih podatkov </w:t>
      </w:r>
      <w:r w:rsidRPr="00651EEA" w:rsidR="00D72AB4">
        <w:rPr>
          <w:rFonts w:ascii="Arial" w:hAnsi="Arial" w:eastAsia="MS Mincho" w:cs="Arial"/>
          <w:sz w:val="20"/>
          <w:szCs w:val="20"/>
          <w:lang w:eastAsia="sl-SI"/>
        </w:rPr>
        <w:t xml:space="preserve">ali </w:t>
      </w:r>
      <w:r w:rsidRPr="00651EEA" w:rsidR="00B91525">
        <w:rPr>
          <w:rFonts w:ascii="Arial" w:hAnsi="Arial" w:eastAsia="MS Mincho" w:cs="Arial"/>
          <w:sz w:val="20"/>
          <w:szCs w:val="20"/>
          <w:lang w:eastAsia="sl-SI"/>
        </w:rPr>
        <w:t xml:space="preserve">skrbnika </w:t>
      </w:r>
      <w:r w:rsidRPr="00651EEA" w:rsidR="00D72AB4">
        <w:rPr>
          <w:rFonts w:ascii="Arial" w:hAnsi="Arial" w:eastAsia="MS Mincho" w:cs="Arial"/>
          <w:sz w:val="20"/>
          <w:szCs w:val="20"/>
          <w:lang w:eastAsia="sl-SI"/>
        </w:rPr>
        <w:t>pogodbe</w:t>
      </w:r>
      <w:r w:rsidRPr="00651EEA">
        <w:rPr>
          <w:rFonts w:ascii="Arial" w:hAnsi="Arial" w:eastAsia="MS Mincho" w:cs="Arial"/>
          <w:sz w:val="20"/>
          <w:szCs w:val="20"/>
          <w:lang w:eastAsia="sl-SI"/>
        </w:rPr>
        <w:t xml:space="preserve"> o sofinanciranju</w:t>
      </w:r>
      <w:r w:rsidRPr="00651EEA" w:rsidR="00D72AB4">
        <w:rPr>
          <w:rFonts w:ascii="Arial" w:hAnsi="Arial" w:eastAsia="MS Mincho" w:cs="Arial"/>
          <w:sz w:val="20"/>
          <w:szCs w:val="20"/>
          <w:lang w:eastAsia="sl-SI"/>
        </w:rPr>
        <w:t>.</w:t>
      </w:r>
    </w:p>
    <w:p w:rsidRPr="00651EEA" w:rsidR="00D72AB4" w:rsidP="00FE6197" w:rsidRDefault="00D72AB4" w14:paraId="0341C5AA" w14:textId="77777777">
      <w:pPr>
        <w:spacing w:after="0"/>
        <w:jc w:val="both"/>
        <w:rPr>
          <w:rFonts w:ascii="Arial" w:hAnsi="Arial" w:eastAsia="MS Mincho" w:cs="Arial"/>
          <w:sz w:val="20"/>
          <w:szCs w:val="20"/>
          <w:lang w:eastAsia="sl-SI"/>
        </w:rPr>
      </w:pPr>
    </w:p>
    <w:p w:rsidR="00D72AB4" w:rsidP="00FE6197" w:rsidRDefault="00D72AB4" w14:paraId="3B468F01" w14:textId="48BE9A0C">
      <w:pPr>
        <w:spacing w:after="0"/>
        <w:jc w:val="both"/>
        <w:rPr>
          <w:rFonts w:ascii="Arial" w:hAnsi="Arial" w:eastAsia="MS Mincho" w:cs="Arial"/>
          <w:sz w:val="20"/>
          <w:szCs w:val="20"/>
          <w:lang w:eastAsia="sl-SI"/>
        </w:rPr>
      </w:pPr>
      <w:r w:rsidRPr="17B5237B">
        <w:rPr>
          <w:rFonts w:ascii="Arial" w:hAnsi="Arial" w:eastAsia="MS Mincho" w:cs="Arial"/>
          <w:sz w:val="20"/>
          <w:szCs w:val="20"/>
          <w:lang w:eastAsia="sl-SI"/>
        </w:rPr>
        <w:t>Posameznik ima tudi pravico</w:t>
      </w:r>
      <w:r w:rsidRPr="17B5237B" w:rsidR="00645E0D">
        <w:rPr>
          <w:rFonts w:ascii="Arial" w:hAnsi="Arial" w:eastAsia="MS Mincho" w:cs="Arial"/>
          <w:sz w:val="20"/>
          <w:szCs w:val="20"/>
          <w:lang w:eastAsia="sl-SI"/>
        </w:rPr>
        <w:t>,</w:t>
      </w:r>
      <w:r w:rsidRPr="17B5237B">
        <w:rPr>
          <w:rFonts w:ascii="Arial" w:hAnsi="Arial" w:eastAsia="MS Mincho" w:cs="Arial"/>
          <w:sz w:val="20"/>
          <w:szCs w:val="20"/>
          <w:lang w:eastAsia="sl-SI"/>
        </w:rPr>
        <w:t xml:space="preserve"> da ugovarja obdelavi osebnih podatkov</w:t>
      </w:r>
      <w:r w:rsidRPr="17B5237B" w:rsidR="005848E6">
        <w:rPr>
          <w:rFonts w:ascii="Arial" w:hAnsi="Arial" w:eastAsia="MS Mincho" w:cs="Arial"/>
          <w:sz w:val="20"/>
          <w:szCs w:val="20"/>
          <w:lang w:eastAsia="sl-SI"/>
        </w:rPr>
        <w:t>.</w:t>
      </w:r>
    </w:p>
    <w:p w:rsidRPr="00D72AB4" w:rsidR="0088546C" w:rsidP="00FE6197" w:rsidRDefault="0088546C" w14:paraId="34D6BC0F" w14:textId="77777777">
      <w:pPr>
        <w:spacing w:after="0"/>
        <w:jc w:val="both"/>
        <w:rPr>
          <w:rFonts w:ascii="Arial" w:hAnsi="Arial" w:eastAsia="MS Mincho" w:cs="Arial"/>
          <w:sz w:val="20"/>
          <w:szCs w:val="20"/>
          <w:lang w:eastAsia="sl-SI"/>
        </w:rPr>
      </w:pPr>
    </w:p>
    <w:p w:rsidR="0063545E" w:rsidP="00FE6197" w:rsidRDefault="00D72AB4" w14:paraId="700C234E" w14:textId="77777777">
      <w:pPr>
        <w:spacing w:after="0"/>
        <w:jc w:val="both"/>
        <w:rPr>
          <w:rFonts w:ascii="Arial" w:hAnsi="Arial" w:eastAsia="MS Mincho" w:cs="Arial"/>
          <w:sz w:val="20"/>
          <w:szCs w:val="20"/>
          <w:lang w:eastAsia="sl-SI"/>
        </w:rPr>
      </w:pPr>
      <w:r w:rsidRPr="28EC5E9F">
        <w:rPr>
          <w:rFonts w:ascii="Arial" w:hAnsi="Arial" w:eastAsia="MS Mincho" w:cs="Arial"/>
          <w:sz w:val="20"/>
          <w:szCs w:val="20"/>
          <w:lang w:eastAsia="sl-SI"/>
        </w:rPr>
        <w:t>Posameznik, na katerega se nanašajo osebni podatki, ima pravico do vložitve pritožbe pri nadzornem organu</w:t>
      </w:r>
      <w:r w:rsidRPr="28EC5E9F" w:rsidR="00645E0D">
        <w:rPr>
          <w:rFonts w:ascii="Arial" w:hAnsi="Arial" w:eastAsia="MS Mincho" w:cs="Arial"/>
          <w:sz w:val="20"/>
          <w:szCs w:val="20"/>
          <w:lang w:eastAsia="sl-SI"/>
        </w:rPr>
        <w:t xml:space="preserve"> </w:t>
      </w:r>
      <w:r w:rsidRPr="28EC5E9F">
        <w:rPr>
          <w:rFonts w:ascii="Arial" w:hAnsi="Arial" w:eastAsia="MS Mincho" w:cs="Arial"/>
          <w:sz w:val="20"/>
          <w:szCs w:val="20"/>
          <w:lang w:eastAsia="sl-SI"/>
        </w:rPr>
        <w:t xml:space="preserve">za varstvo osebnih podatkov Republike Slovenije - pri Informacijskem pooblaščencu,  </w:t>
      </w:r>
      <w:r w:rsidRPr="28EC5E9F" w:rsidR="006D4485">
        <w:rPr>
          <w:rFonts w:ascii="Arial" w:hAnsi="Arial" w:eastAsia="MS Mincho" w:cs="Arial"/>
          <w:sz w:val="20"/>
          <w:szCs w:val="20"/>
          <w:lang w:eastAsia="sl-SI"/>
        </w:rPr>
        <w:t>Dunajska cesta 22</w:t>
      </w:r>
      <w:r w:rsidRPr="28EC5E9F">
        <w:rPr>
          <w:rFonts w:ascii="Arial" w:hAnsi="Arial" w:eastAsia="MS Mincho" w:cs="Arial"/>
          <w:sz w:val="20"/>
          <w:szCs w:val="20"/>
          <w:lang w:eastAsia="sl-SI"/>
        </w:rPr>
        <w:t>, SI-1000 Ljubljana, tel</w:t>
      </w:r>
      <w:r w:rsidRPr="28EC5E9F" w:rsidR="00645E0D">
        <w:rPr>
          <w:rFonts w:ascii="Arial" w:hAnsi="Arial" w:eastAsia="MS Mincho" w:cs="Arial"/>
          <w:sz w:val="20"/>
          <w:szCs w:val="20"/>
          <w:lang w:eastAsia="sl-SI"/>
        </w:rPr>
        <w:t>efon</w:t>
      </w:r>
      <w:r w:rsidRPr="28EC5E9F">
        <w:rPr>
          <w:rFonts w:ascii="Arial" w:hAnsi="Arial" w:eastAsia="MS Mincho" w:cs="Arial"/>
          <w:sz w:val="20"/>
          <w:szCs w:val="20"/>
          <w:lang w:eastAsia="sl-SI"/>
        </w:rPr>
        <w:t>: </w:t>
      </w:r>
      <w:r w:rsidRPr="28EC5E9F" w:rsidR="00645E0D">
        <w:rPr>
          <w:rFonts w:ascii="Arial" w:hAnsi="Arial" w:eastAsia="MS Mincho" w:cs="Arial"/>
          <w:sz w:val="20"/>
          <w:szCs w:val="20"/>
          <w:lang w:eastAsia="sl-SI"/>
        </w:rPr>
        <w:t>(</w:t>
      </w:r>
      <w:r w:rsidRPr="28EC5E9F">
        <w:rPr>
          <w:rFonts w:ascii="Arial" w:hAnsi="Arial" w:eastAsia="MS Mincho" w:cs="Arial"/>
          <w:sz w:val="20"/>
          <w:szCs w:val="20"/>
          <w:lang w:eastAsia="sl-SI"/>
        </w:rPr>
        <w:t>01</w:t>
      </w:r>
      <w:r w:rsidRPr="28EC5E9F" w:rsidR="00645E0D">
        <w:rPr>
          <w:rFonts w:ascii="Arial" w:hAnsi="Arial" w:eastAsia="MS Mincho" w:cs="Arial"/>
          <w:sz w:val="20"/>
          <w:szCs w:val="20"/>
          <w:lang w:eastAsia="sl-SI"/>
        </w:rPr>
        <w:t>)</w:t>
      </w:r>
      <w:r w:rsidRPr="28EC5E9F">
        <w:rPr>
          <w:rFonts w:ascii="Arial" w:hAnsi="Arial" w:eastAsia="MS Mincho" w:cs="Arial"/>
          <w:sz w:val="20"/>
          <w:szCs w:val="20"/>
          <w:lang w:eastAsia="sl-SI"/>
        </w:rPr>
        <w:t xml:space="preserve"> 230 97 30, e-</w:t>
      </w:r>
      <w:r w:rsidRPr="28EC5E9F" w:rsidR="00645E0D">
        <w:rPr>
          <w:rFonts w:ascii="Arial" w:hAnsi="Arial" w:eastAsia="MS Mincho" w:cs="Arial"/>
          <w:sz w:val="20"/>
          <w:szCs w:val="20"/>
          <w:lang w:eastAsia="sl-SI"/>
        </w:rPr>
        <w:t>pošta</w:t>
      </w:r>
      <w:r w:rsidRPr="28EC5E9F">
        <w:rPr>
          <w:rFonts w:ascii="Arial" w:hAnsi="Arial" w:eastAsia="MS Mincho" w:cs="Arial"/>
          <w:sz w:val="20"/>
          <w:szCs w:val="20"/>
          <w:lang w:eastAsia="sl-SI"/>
        </w:rPr>
        <w:t>: gp.ip@ip-rs.si, spletna stran:</w:t>
      </w:r>
      <w:r w:rsidRPr="28EC5E9F">
        <w:rPr>
          <w:rFonts w:ascii="Arial" w:hAnsi="Arial" w:cs="Arial"/>
          <w:sz w:val="20"/>
          <w:szCs w:val="20"/>
        </w:rPr>
        <w:t xml:space="preserve"> </w:t>
      </w:r>
      <w:hyperlink r:id="rId16">
        <w:r w:rsidRPr="28EC5E9F" w:rsidR="00AC7991">
          <w:rPr>
            <w:rStyle w:val="Hiperpovezava"/>
            <w:rFonts w:ascii="Arial" w:hAnsi="Arial" w:eastAsia="MS Mincho" w:cs="Arial"/>
            <w:sz w:val="20"/>
            <w:szCs w:val="20"/>
            <w:lang w:eastAsia="sl-SI"/>
          </w:rPr>
          <w:t>https://www.ip-rs.si/</w:t>
        </w:r>
      </w:hyperlink>
      <w:r w:rsidRPr="28EC5E9F">
        <w:rPr>
          <w:rFonts w:ascii="Arial" w:hAnsi="Arial" w:eastAsia="MS Mincho" w:cs="Arial"/>
          <w:sz w:val="20"/>
          <w:szCs w:val="20"/>
          <w:lang w:eastAsia="sl-SI"/>
        </w:rPr>
        <w:t xml:space="preserve">. </w:t>
      </w:r>
    </w:p>
    <w:p w:rsidR="14B16543" w:rsidP="00FE6197" w:rsidRDefault="14B16543" w14:paraId="73A00895" w14:textId="36C1988C">
      <w:pPr>
        <w:spacing w:after="0"/>
        <w:jc w:val="both"/>
        <w:rPr>
          <w:rFonts w:ascii="Arial" w:hAnsi="Arial" w:eastAsia="MS Mincho" w:cs="Arial"/>
          <w:sz w:val="20"/>
          <w:szCs w:val="20"/>
          <w:lang w:eastAsia="sl-SI"/>
        </w:rPr>
      </w:pPr>
    </w:p>
    <w:p w:rsidRPr="00D72AB4" w:rsidR="00E90D0A" w:rsidP="00FE6197" w:rsidRDefault="00E90D0A" w14:paraId="3ED2ED61" w14:textId="6DB5BC77">
      <w:pPr>
        <w:spacing w:after="0"/>
        <w:jc w:val="both"/>
        <w:rPr>
          <w:rFonts w:ascii="Arial" w:hAnsi="Arial" w:eastAsia="MS Mincho" w:cs="Arial"/>
          <w:sz w:val="20"/>
          <w:szCs w:val="20"/>
          <w:lang w:eastAsia="sl-SI"/>
        </w:rPr>
      </w:pPr>
      <w:r w:rsidRPr="00D72AB4">
        <w:rPr>
          <w:rFonts w:ascii="Arial" w:hAnsi="Arial" w:eastAsia="MS Mincho" w:cs="Arial"/>
          <w:sz w:val="20"/>
          <w:szCs w:val="20"/>
          <w:lang w:eastAsia="sl-SI"/>
        </w:rPr>
        <w:t>Osebni podatki p</w:t>
      </w:r>
      <w:r>
        <w:rPr>
          <w:rFonts w:ascii="Arial" w:hAnsi="Arial" w:eastAsia="MS Mincho" w:cs="Arial"/>
          <w:sz w:val="20"/>
          <w:szCs w:val="20"/>
          <w:lang w:eastAsia="sl-SI"/>
        </w:rPr>
        <w:t>osameznika</w:t>
      </w:r>
      <w:r w:rsidRPr="00D72AB4">
        <w:rPr>
          <w:rFonts w:ascii="Arial" w:hAnsi="Arial" w:eastAsia="MS Mincho" w:cs="Arial"/>
          <w:sz w:val="20"/>
          <w:szCs w:val="20"/>
          <w:lang w:eastAsia="sl-SI"/>
        </w:rPr>
        <w:t xml:space="preserve"> ne bodo podvrženi avtomatiziranemu sprejemanj</w:t>
      </w:r>
      <w:r>
        <w:rPr>
          <w:rFonts w:ascii="Arial" w:hAnsi="Arial" w:eastAsia="MS Mincho" w:cs="Arial"/>
          <w:sz w:val="20"/>
          <w:szCs w:val="20"/>
          <w:lang w:eastAsia="sl-SI"/>
        </w:rPr>
        <w:t>u</w:t>
      </w:r>
      <w:r w:rsidRPr="00D72AB4">
        <w:rPr>
          <w:rFonts w:ascii="Arial" w:hAnsi="Arial" w:eastAsia="MS Mincho" w:cs="Arial"/>
          <w:sz w:val="20"/>
          <w:szCs w:val="20"/>
          <w:lang w:eastAsia="sl-SI"/>
        </w:rPr>
        <w:t xml:space="preserve"> odločitev oziroma oblikovanju profilov iz prvega in četrtega odstavka 22. člena Splošne uredbe o varstvu podatkov</w:t>
      </w:r>
      <w:r>
        <w:rPr>
          <w:rFonts w:ascii="Arial" w:hAnsi="Arial" w:eastAsia="MS Mincho" w:cs="Arial"/>
          <w:sz w:val="20"/>
          <w:szCs w:val="20"/>
          <w:lang w:eastAsia="sl-SI"/>
        </w:rPr>
        <w:t>.</w:t>
      </w:r>
    </w:p>
    <w:p w:rsidRPr="00D72AB4" w:rsidR="00D72AB4" w:rsidP="00FE6197" w:rsidRDefault="00D72AB4" w14:paraId="3CE97064" w14:textId="77777777">
      <w:pPr>
        <w:spacing w:after="0"/>
        <w:jc w:val="both"/>
        <w:rPr>
          <w:rFonts w:ascii="Arial" w:hAnsi="Arial" w:eastAsia="MS Mincho" w:cs="Arial"/>
          <w:sz w:val="20"/>
          <w:szCs w:val="20"/>
          <w:lang w:eastAsia="sl-SI"/>
        </w:rPr>
      </w:pPr>
    </w:p>
    <w:p w:rsidRPr="00D72AB4" w:rsidR="00E03387" w:rsidP="00FE6197" w:rsidRDefault="00E03387" w14:paraId="6289711C" w14:textId="77777777">
      <w:pPr>
        <w:spacing w:after="0"/>
        <w:rPr>
          <w:rFonts w:ascii="Arial" w:hAnsi="Arial" w:cs="Arial"/>
          <w:sz w:val="20"/>
          <w:szCs w:val="20"/>
        </w:rPr>
      </w:pPr>
    </w:p>
    <w:sectPr w:rsidRPr="00D72AB4" w:rsidR="00E03387" w:rsidSect="002F245A">
      <w:headerReference w:type="default" r:id="rId17"/>
      <w:footerReference w:type="default" r:id="rId18"/>
      <w:headerReference w:type="first" r:id="rId19"/>
      <w:footerReference w:type="first" r:id="rId20"/>
      <w:pgSz w:w="11906" w:h="16838"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8BB" w:rsidP="00D72AB4" w:rsidRDefault="002A48BB" w14:paraId="14F7190D" w14:textId="77777777">
      <w:pPr>
        <w:spacing w:after="0" w:line="240" w:lineRule="auto"/>
      </w:pPr>
      <w:r>
        <w:separator/>
      </w:r>
    </w:p>
  </w:endnote>
  <w:endnote w:type="continuationSeparator" w:id="0">
    <w:p w:rsidR="002A48BB" w:rsidP="00D72AB4" w:rsidRDefault="002A48BB" w14:paraId="285CAFDD" w14:textId="77777777">
      <w:pPr>
        <w:spacing w:after="0" w:line="240" w:lineRule="auto"/>
      </w:pPr>
      <w:r>
        <w:continuationSeparator/>
      </w:r>
    </w:p>
  </w:endnote>
  <w:endnote w:type="continuationNotice" w:id="1">
    <w:p w:rsidR="002A48BB" w:rsidRDefault="002A48BB" w14:paraId="78516D0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638218"/>
      <w:docPartObj>
        <w:docPartGallery w:val="Page Numbers (Bottom of Page)"/>
        <w:docPartUnique/>
      </w:docPartObj>
    </w:sdtPr>
    <w:sdtEndPr/>
    <w:sdtContent>
      <w:sdt>
        <w:sdtPr>
          <w:id w:val="1458681547"/>
          <w:docPartObj>
            <w:docPartGallery w:val="Page Numbers (Top of Page)"/>
            <w:docPartUnique/>
          </w:docPartObj>
        </w:sdtPr>
        <w:sdtEndPr/>
        <w:sdtContent>
          <w:p w:rsidR="006710DE" w:rsidRDefault="006710DE" w14:paraId="7B6AFE83" w14:textId="7E870591">
            <w:pPr>
              <w:pStyle w:val="Noga"/>
              <w:jc w:val="center"/>
            </w:pPr>
            <w:r w:rsidRPr="006710DE">
              <w:rPr>
                <w:rFonts w:ascii="Arial" w:hAnsi="Arial" w:cs="Arial"/>
                <w:sz w:val="18"/>
                <w:szCs w:val="18"/>
              </w:rPr>
              <w:t xml:space="preserve">Stran </w:t>
            </w:r>
            <w:r w:rsidRPr="006710DE">
              <w:rPr>
                <w:rFonts w:ascii="Arial" w:hAnsi="Arial" w:cs="Arial"/>
                <w:sz w:val="18"/>
                <w:szCs w:val="18"/>
              </w:rPr>
              <w:fldChar w:fldCharType="begin"/>
            </w:r>
            <w:r w:rsidRPr="006710DE">
              <w:rPr>
                <w:rFonts w:ascii="Arial" w:hAnsi="Arial" w:cs="Arial"/>
                <w:sz w:val="18"/>
                <w:szCs w:val="18"/>
              </w:rPr>
              <w:instrText>PAGE</w:instrText>
            </w:r>
            <w:r w:rsidRPr="006710DE">
              <w:rPr>
                <w:rFonts w:ascii="Arial" w:hAnsi="Arial" w:cs="Arial"/>
                <w:sz w:val="18"/>
                <w:szCs w:val="18"/>
              </w:rPr>
              <w:fldChar w:fldCharType="separate"/>
            </w:r>
            <w:r w:rsidRPr="006710DE">
              <w:rPr>
                <w:rFonts w:ascii="Arial" w:hAnsi="Arial" w:cs="Arial"/>
                <w:sz w:val="18"/>
                <w:szCs w:val="18"/>
              </w:rPr>
              <w:t>2</w:t>
            </w:r>
            <w:r w:rsidRPr="006710DE">
              <w:rPr>
                <w:rFonts w:ascii="Arial" w:hAnsi="Arial" w:cs="Arial"/>
                <w:sz w:val="18"/>
                <w:szCs w:val="18"/>
              </w:rPr>
              <w:fldChar w:fldCharType="end"/>
            </w:r>
            <w:r w:rsidRPr="006710DE">
              <w:rPr>
                <w:rFonts w:ascii="Arial" w:hAnsi="Arial" w:cs="Arial"/>
                <w:sz w:val="18"/>
                <w:szCs w:val="18"/>
              </w:rPr>
              <w:t xml:space="preserve"> od </w:t>
            </w:r>
            <w:r w:rsidRPr="006710DE">
              <w:rPr>
                <w:rFonts w:ascii="Arial" w:hAnsi="Arial" w:cs="Arial"/>
                <w:sz w:val="18"/>
                <w:szCs w:val="18"/>
              </w:rPr>
              <w:fldChar w:fldCharType="begin"/>
            </w:r>
            <w:r w:rsidRPr="006710DE">
              <w:rPr>
                <w:rFonts w:ascii="Arial" w:hAnsi="Arial" w:cs="Arial"/>
                <w:sz w:val="18"/>
                <w:szCs w:val="18"/>
              </w:rPr>
              <w:instrText>NUMPAGES</w:instrText>
            </w:r>
            <w:r w:rsidRPr="006710DE">
              <w:rPr>
                <w:rFonts w:ascii="Arial" w:hAnsi="Arial" w:cs="Arial"/>
                <w:sz w:val="18"/>
                <w:szCs w:val="18"/>
              </w:rPr>
              <w:fldChar w:fldCharType="separate"/>
            </w:r>
            <w:r w:rsidRPr="006710DE">
              <w:rPr>
                <w:rFonts w:ascii="Arial" w:hAnsi="Arial" w:cs="Arial"/>
                <w:sz w:val="18"/>
                <w:szCs w:val="18"/>
              </w:rPr>
              <w:t>2</w:t>
            </w:r>
            <w:r w:rsidRPr="006710DE">
              <w:rPr>
                <w:rFonts w:ascii="Arial" w:hAnsi="Arial" w:cs="Arial"/>
                <w:sz w:val="18"/>
                <w:szCs w:val="18"/>
              </w:rPr>
              <w:fldChar w:fldCharType="end"/>
            </w:r>
          </w:p>
        </w:sdtContent>
      </w:sdt>
    </w:sdtContent>
  </w:sdt>
  <w:p w:rsidR="00843E7D" w:rsidRDefault="00843E7D" w14:paraId="02F5832A" w14:textId="77777777">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170825"/>
      <w:docPartObj>
        <w:docPartGallery w:val="Page Numbers (Bottom of Page)"/>
        <w:docPartUnique/>
      </w:docPartObj>
    </w:sdtPr>
    <w:sdtEndPr/>
    <w:sdtContent>
      <w:sdt>
        <w:sdtPr>
          <w:id w:val="1728636285"/>
          <w:docPartObj>
            <w:docPartGallery w:val="Page Numbers (Top of Page)"/>
            <w:docPartUnique/>
          </w:docPartObj>
        </w:sdtPr>
        <w:sdtEndPr/>
        <w:sdtContent>
          <w:p w:rsidR="006710DE" w:rsidRDefault="006710DE" w14:paraId="3F1F5B91" w14:textId="47B3A331">
            <w:pPr>
              <w:pStyle w:val="Noga"/>
              <w:jc w:val="center"/>
            </w:pPr>
            <w:r w:rsidRPr="006710DE">
              <w:rPr>
                <w:rFonts w:ascii="Arial" w:hAnsi="Arial" w:cs="Arial"/>
                <w:sz w:val="18"/>
                <w:szCs w:val="18"/>
              </w:rPr>
              <w:t xml:space="preserve">Stran </w:t>
            </w:r>
            <w:r w:rsidRPr="006710DE">
              <w:rPr>
                <w:rFonts w:ascii="Arial" w:hAnsi="Arial" w:cs="Arial"/>
                <w:sz w:val="18"/>
                <w:szCs w:val="18"/>
              </w:rPr>
              <w:fldChar w:fldCharType="begin"/>
            </w:r>
            <w:r w:rsidRPr="006710DE">
              <w:rPr>
                <w:rFonts w:ascii="Arial" w:hAnsi="Arial" w:cs="Arial"/>
                <w:sz w:val="18"/>
                <w:szCs w:val="18"/>
              </w:rPr>
              <w:instrText>PAGE</w:instrText>
            </w:r>
            <w:r w:rsidRPr="006710DE">
              <w:rPr>
                <w:rFonts w:ascii="Arial" w:hAnsi="Arial" w:cs="Arial"/>
                <w:sz w:val="18"/>
                <w:szCs w:val="18"/>
              </w:rPr>
              <w:fldChar w:fldCharType="separate"/>
            </w:r>
            <w:r w:rsidRPr="006710DE">
              <w:rPr>
                <w:rFonts w:ascii="Arial" w:hAnsi="Arial" w:cs="Arial"/>
                <w:sz w:val="18"/>
                <w:szCs w:val="18"/>
              </w:rPr>
              <w:t>2</w:t>
            </w:r>
            <w:r w:rsidRPr="006710DE">
              <w:rPr>
                <w:rFonts w:ascii="Arial" w:hAnsi="Arial" w:cs="Arial"/>
                <w:sz w:val="18"/>
                <w:szCs w:val="18"/>
              </w:rPr>
              <w:fldChar w:fldCharType="end"/>
            </w:r>
            <w:r w:rsidRPr="006710DE">
              <w:rPr>
                <w:rFonts w:ascii="Arial" w:hAnsi="Arial" w:cs="Arial"/>
                <w:sz w:val="18"/>
                <w:szCs w:val="18"/>
              </w:rPr>
              <w:t xml:space="preserve"> od </w:t>
            </w:r>
            <w:r w:rsidRPr="006710DE">
              <w:rPr>
                <w:rFonts w:ascii="Arial" w:hAnsi="Arial" w:cs="Arial"/>
                <w:sz w:val="18"/>
                <w:szCs w:val="18"/>
              </w:rPr>
              <w:fldChar w:fldCharType="begin"/>
            </w:r>
            <w:r w:rsidRPr="006710DE">
              <w:rPr>
                <w:rFonts w:ascii="Arial" w:hAnsi="Arial" w:cs="Arial"/>
                <w:sz w:val="18"/>
                <w:szCs w:val="18"/>
              </w:rPr>
              <w:instrText>NUMPAGES</w:instrText>
            </w:r>
            <w:r w:rsidRPr="006710DE">
              <w:rPr>
                <w:rFonts w:ascii="Arial" w:hAnsi="Arial" w:cs="Arial"/>
                <w:sz w:val="18"/>
                <w:szCs w:val="18"/>
              </w:rPr>
              <w:fldChar w:fldCharType="separate"/>
            </w:r>
            <w:r w:rsidRPr="006710DE">
              <w:rPr>
                <w:rFonts w:ascii="Arial" w:hAnsi="Arial" w:cs="Arial"/>
                <w:sz w:val="18"/>
                <w:szCs w:val="18"/>
              </w:rPr>
              <w:t>2</w:t>
            </w:r>
            <w:r w:rsidRPr="006710DE">
              <w:rPr>
                <w:rFonts w:ascii="Arial" w:hAnsi="Arial" w:cs="Arial"/>
                <w:sz w:val="18"/>
                <w:szCs w:val="18"/>
              </w:rPr>
              <w:fldChar w:fldCharType="end"/>
            </w:r>
          </w:p>
        </w:sdtContent>
      </w:sdt>
    </w:sdtContent>
  </w:sdt>
  <w:p w:rsidR="00843E7D" w:rsidRDefault="00843E7D" w14:paraId="31E70F47" w14:textId="7777777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8BB" w:rsidP="00D72AB4" w:rsidRDefault="002A48BB" w14:paraId="78E5942A" w14:textId="77777777">
      <w:pPr>
        <w:spacing w:after="0" w:line="240" w:lineRule="auto"/>
      </w:pPr>
      <w:r>
        <w:separator/>
      </w:r>
    </w:p>
  </w:footnote>
  <w:footnote w:type="continuationSeparator" w:id="0">
    <w:p w:rsidR="002A48BB" w:rsidP="00D72AB4" w:rsidRDefault="002A48BB" w14:paraId="23AB6058" w14:textId="77777777">
      <w:pPr>
        <w:spacing w:after="0" w:line="240" w:lineRule="auto"/>
      </w:pPr>
      <w:r>
        <w:continuationSeparator/>
      </w:r>
    </w:p>
  </w:footnote>
  <w:footnote w:type="continuationNotice" w:id="1">
    <w:p w:rsidR="002A48BB" w:rsidRDefault="002A48BB" w14:paraId="763AB4D4" w14:textId="77777777">
      <w:pPr>
        <w:spacing w:after="0" w:line="240" w:lineRule="auto"/>
      </w:pPr>
    </w:p>
  </w:footnote>
  <w:footnote w:id="2">
    <w:p w:rsidRPr="00DE61E1" w:rsidR="00E60C5F" w:rsidP="00E60C5F" w:rsidRDefault="00E60C5F" w14:paraId="53E6B024" w14:textId="77777777">
      <w:pPr>
        <w:pStyle w:val="Sprotnaopomba-besedilo"/>
        <w:rPr>
          <w:rFonts w:ascii="Arial" w:hAnsi="Arial" w:cs="Arial"/>
          <w:sz w:val="16"/>
          <w:szCs w:val="18"/>
        </w:rPr>
      </w:pPr>
      <w:r w:rsidRPr="00DE61E1">
        <w:rPr>
          <w:rStyle w:val="Sprotnaopomba-sklic"/>
          <w:rFonts w:ascii="Arial" w:hAnsi="Arial" w:cs="Arial"/>
          <w:sz w:val="16"/>
          <w:szCs w:val="18"/>
        </w:rPr>
        <w:footnoteRef/>
      </w:r>
      <w:r w:rsidRPr="00DE61E1">
        <w:rPr>
          <w:rFonts w:ascii="Arial" w:hAnsi="Arial" w:cs="Arial"/>
          <w:sz w:val="16"/>
          <w:szCs w:val="18"/>
        </w:rPr>
        <w:t xml:space="preserve"> Financiranje iz sredstev Mehanizma za okrevanje in odpornost se izvaja iz proračunskega sklada (v nadaljnjem besedilu: sklad NOO).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F3500" w:rsidR="002F245A" w:rsidP="002F245A" w:rsidRDefault="002F245A" w14:paraId="1849DABE" w14:textId="77777777">
    <w:pPr>
      <w:pStyle w:val="Glava"/>
      <w:tabs>
        <w:tab w:val="left" w:pos="5112"/>
      </w:tabs>
      <w:spacing w:before="120" w:line="240" w:lineRule="exact"/>
    </w:pPr>
  </w:p>
  <w:p w:rsidR="002F245A" w:rsidRDefault="002F245A" w14:paraId="645975CD" w14:textId="7777777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p14">
  <w:p w:rsidRPr="001818D6" w:rsidR="00EB73BE" w:rsidP="00EB73BE" w:rsidRDefault="00EB73BE" w14:paraId="35CCCC6B" w14:textId="1793AF1A">
    <w:pPr>
      <w:pStyle w:val="Glava"/>
      <w:rPr>
        <w:sz w:val="10"/>
        <w:szCs w:val="10"/>
      </w:rPr>
    </w:pPr>
    <w:r w:rsidRPr="007B248D">
      <w:rPr>
        <w:noProof/>
      </w:rPr>
      <w:drawing>
        <wp:anchor distT="0" distB="0" distL="114300" distR="114300" simplePos="0" relativeHeight="251660288" behindDoc="0" locked="0" layoutInCell="1" allowOverlap="1" wp14:anchorId="23A7EC67" wp14:editId="6689FB34">
          <wp:simplePos x="0" y="0"/>
          <wp:positionH relativeFrom="margin">
            <wp:align>right</wp:align>
          </wp:positionH>
          <wp:positionV relativeFrom="paragraph">
            <wp:posOffset>-27305</wp:posOffset>
          </wp:positionV>
          <wp:extent cx="1117785" cy="334515"/>
          <wp:effectExtent l="0" t="0" r="6350" b="889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9264" behindDoc="0" locked="0" layoutInCell="1" allowOverlap="1" wp14:anchorId="0CCB0682" wp14:editId="2BA95D19">
          <wp:simplePos x="0" y="0"/>
          <wp:positionH relativeFrom="column">
            <wp:posOffset>2863215</wp:posOffset>
          </wp:positionH>
          <wp:positionV relativeFrom="paragraph">
            <wp:posOffset>-26035</wp:posOffset>
          </wp:positionV>
          <wp:extent cx="1427584" cy="274932"/>
          <wp:effectExtent l="0" t="0" r="1270"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31A0F9A9" wp14:editId="29D229AE">
          <wp:extent cx="2606119" cy="262251"/>
          <wp:effectExtent l="0" t="0" r="0" b="508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92362" cy="291055"/>
                  </a:xfrm>
                  <a:prstGeom prst="rect">
                    <a:avLst/>
                  </a:prstGeom>
                  <a:noFill/>
                  <a:ln>
                    <a:noFill/>
                  </a:ln>
                </pic:spPr>
              </pic:pic>
            </a:graphicData>
          </a:graphic>
        </wp:inline>
      </w:drawing>
    </w:r>
    <w:r>
      <w:rPr>
        <w:rFonts w:cs="Arial"/>
        <w:b/>
        <w:noProof/>
      </w:rPr>
      <w:t xml:space="preserve">              </w:t>
    </w:r>
  </w:p>
  <w:p w:rsidRPr="008F3500" w:rsidR="002F245A" w:rsidP="002F245A" w:rsidRDefault="002F245A" w14:paraId="14B9B96A" w14:textId="4016627B">
    <w:pPr>
      <w:pStyle w:val="Glava"/>
      <w:tabs>
        <w:tab w:val="left" w:pos="5112"/>
      </w:tabs>
      <w:spacing w:before="120" w:line="240" w:lineRule="exact"/>
    </w:pPr>
  </w:p>
  <w:p w:rsidR="002F245A" w:rsidRDefault="002F245A" w14:paraId="340AC9C9" w14:textId="5AA646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A5122"/>
    <w:multiLevelType w:val="hybridMultilevel"/>
    <w:tmpl w:val="6A967228"/>
    <w:lvl w:ilvl="0" w:tplc="0BC03AEE">
      <w:start w:val="1"/>
      <w:numFmt w:val="decimal"/>
      <w:lvlText w:val="%1."/>
      <w:lvlJc w:val="left"/>
      <w:pPr>
        <w:ind w:left="720" w:hanging="360"/>
      </w:pPr>
    </w:lvl>
    <w:lvl w:ilvl="1" w:tplc="27DCA000">
      <w:start w:val="1"/>
      <w:numFmt w:val="lowerLetter"/>
      <w:lvlText w:val="%2."/>
      <w:lvlJc w:val="left"/>
      <w:pPr>
        <w:ind w:left="1440" w:hanging="360"/>
      </w:pPr>
    </w:lvl>
    <w:lvl w:ilvl="2" w:tplc="CB2CE820">
      <w:start w:val="1"/>
      <w:numFmt w:val="lowerRoman"/>
      <w:lvlText w:val="%3."/>
      <w:lvlJc w:val="right"/>
      <w:pPr>
        <w:ind w:left="2160" w:hanging="180"/>
      </w:pPr>
    </w:lvl>
    <w:lvl w:ilvl="3" w:tplc="BEB6FBA2">
      <w:start w:val="1"/>
      <w:numFmt w:val="decimal"/>
      <w:lvlText w:val="%4."/>
      <w:lvlJc w:val="left"/>
      <w:pPr>
        <w:ind w:left="2880" w:hanging="360"/>
      </w:pPr>
    </w:lvl>
    <w:lvl w:ilvl="4" w:tplc="25021614">
      <w:start w:val="1"/>
      <w:numFmt w:val="lowerLetter"/>
      <w:lvlText w:val="%5."/>
      <w:lvlJc w:val="left"/>
      <w:pPr>
        <w:ind w:left="3600" w:hanging="360"/>
      </w:pPr>
    </w:lvl>
    <w:lvl w:ilvl="5" w:tplc="5394E126">
      <w:start w:val="1"/>
      <w:numFmt w:val="lowerRoman"/>
      <w:lvlText w:val="%6."/>
      <w:lvlJc w:val="right"/>
      <w:pPr>
        <w:ind w:left="4320" w:hanging="180"/>
      </w:pPr>
    </w:lvl>
    <w:lvl w:ilvl="6" w:tplc="F3024D48">
      <w:start w:val="1"/>
      <w:numFmt w:val="decimal"/>
      <w:lvlText w:val="%7."/>
      <w:lvlJc w:val="left"/>
      <w:pPr>
        <w:ind w:left="5040" w:hanging="360"/>
      </w:pPr>
    </w:lvl>
    <w:lvl w:ilvl="7" w:tplc="5992D3A6">
      <w:start w:val="1"/>
      <w:numFmt w:val="lowerLetter"/>
      <w:lvlText w:val="%8."/>
      <w:lvlJc w:val="left"/>
      <w:pPr>
        <w:ind w:left="5760" w:hanging="360"/>
      </w:pPr>
    </w:lvl>
    <w:lvl w:ilvl="8" w:tplc="1A8CC3FE">
      <w:start w:val="1"/>
      <w:numFmt w:val="lowerRoman"/>
      <w:lvlText w:val="%9."/>
      <w:lvlJc w:val="right"/>
      <w:pPr>
        <w:ind w:left="6480" w:hanging="180"/>
      </w:pPr>
    </w:lvl>
  </w:abstractNum>
  <w:abstractNum w:abstractNumId="1" w15:restartNumberingAfterBreak="0">
    <w:nsid w:val="0FCD6F31"/>
    <w:multiLevelType w:val="hybridMultilevel"/>
    <w:tmpl w:val="A2BEE900"/>
    <w:lvl w:ilvl="0" w:tplc="FFFFFFFF">
      <w:start w:val="1"/>
      <w:numFmt w:val="bullet"/>
      <w:lvlText w:val="−"/>
      <w:lvlJc w:val="left"/>
      <w:pPr>
        <w:ind w:left="720" w:hanging="360"/>
      </w:pPr>
      <w:rPr>
        <w:rFonts w:hint="default" w:ascii="Times New Roman" w:hAnsi="Times New Roman"/>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10A53819"/>
    <w:multiLevelType w:val="hybridMultilevel"/>
    <w:tmpl w:val="C67E5732"/>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3" w15:restartNumberingAfterBreak="0">
    <w:nsid w:val="13A4329B"/>
    <w:multiLevelType w:val="hybridMultilevel"/>
    <w:tmpl w:val="66C4F100"/>
    <w:lvl w:ilvl="0" w:tplc="E59AF4F8">
      <w:numFmt w:val="bullet"/>
      <w:lvlText w:val="-"/>
      <w:lvlJc w:val="left"/>
      <w:pPr>
        <w:ind w:left="2160" w:hanging="360"/>
      </w:pPr>
      <w:rPr>
        <w:rFonts w:hint="default" w:ascii="Calibri" w:hAnsi="Calibri" w:eastAsia="Calibri" w:cs="Calibri"/>
      </w:rPr>
    </w:lvl>
    <w:lvl w:ilvl="1" w:tplc="20000003">
      <w:start w:val="1"/>
      <w:numFmt w:val="bullet"/>
      <w:lvlText w:val="o"/>
      <w:lvlJc w:val="left"/>
      <w:pPr>
        <w:ind w:left="2880" w:hanging="360"/>
      </w:pPr>
      <w:rPr>
        <w:rFonts w:hint="default" w:ascii="Courier New" w:hAnsi="Courier New" w:cs="Courier New"/>
      </w:rPr>
    </w:lvl>
    <w:lvl w:ilvl="2" w:tplc="20000005" w:tentative="1">
      <w:start w:val="1"/>
      <w:numFmt w:val="bullet"/>
      <w:lvlText w:val=""/>
      <w:lvlJc w:val="left"/>
      <w:pPr>
        <w:ind w:left="3600" w:hanging="360"/>
      </w:pPr>
      <w:rPr>
        <w:rFonts w:hint="default" w:ascii="Wingdings" w:hAnsi="Wingdings"/>
      </w:rPr>
    </w:lvl>
    <w:lvl w:ilvl="3" w:tplc="20000001" w:tentative="1">
      <w:start w:val="1"/>
      <w:numFmt w:val="bullet"/>
      <w:lvlText w:val=""/>
      <w:lvlJc w:val="left"/>
      <w:pPr>
        <w:ind w:left="4320" w:hanging="360"/>
      </w:pPr>
      <w:rPr>
        <w:rFonts w:hint="default" w:ascii="Symbol" w:hAnsi="Symbol"/>
      </w:rPr>
    </w:lvl>
    <w:lvl w:ilvl="4" w:tplc="20000003" w:tentative="1">
      <w:start w:val="1"/>
      <w:numFmt w:val="bullet"/>
      <w:lvlText w:val="o"/>
      <w:lvlJc w:val="left"/>
      <w:pPr>
        <w:ind w:left="5040" w:hanging="360"/>
      </w:pPr>
      <w:rPr>
        <w:rFonts w:hint="default" w:ascii="Courier New" w:hAnsi="Courier New" w:cs="Courier New"/>
      </w:rPr>
    </w:lvl>
    <w:lvl w:ilvl="5" w:tplc="20000005" w:tentative="1">
      <w:start w:val="1"/>
      <w:numFmt w:val="bullet"/>
      <w:lvlText w:val=""/>
      <w:lvlJc w:val="left"/>
      <w:pPr>
        <w:ind w:left="5760" w:hanging="360"/>
      </w:pPr>
      <w:rPr>
        <w:rFonts w:hint="default" w:ascii="Wingdings" w:hAnsi="Wingdings"/>
      </w:rPr>
    </w:lvl>
    <w:lvl w:ilvl="6" w:tplc="20000001" w:tentative="1">
      <w:start w:val="1"/>
      <w:numFmt w:val="bullet"/>
      <w:lvlText w:val=""/>
      <w:lvlJc w:val="left"/>
      <w:pPr>
        <w:ind w:left="6480" w:hanging="360"/>
      </w:pPr>
      <w:rPr>
        <w:rFonts w:hint="default" w:ascii="Symbol" w:hAnsi="Symbol"/>
      </w:rPr>
    </w:lvl>
    <w:lvl w:ilvl="7" w:tplc="20000003" w:tentative="1">
      <w:start w:val="1"/>
      <w:numFmt w:val="bullet"/>
      <w:lvlText w:val="o"/>
      <w:lvlJc w:val="left"/>
      <w:pPr>
        <w:ind w:left="7200" w:hanging="360"/>
      </w:pPr>
      <w:rPr>
        <w:rFonts w:hint="default" w:ascii="Courier New" w:hAnsi="Courier New" w:cs="Courier New"/>
      </w:rPr>
    </w:lvl>
    <w:lvl w:ilvl="8" w:tplc="20000005" w:tentative="1">
      <w:start w:val="1"/>
      <w:numFmt w:val="bullet"/>
      <w:lvlText w:val=""/>
      <w:lvlJc w:val="left"/>
      <w:pPr>
        <w:ind w:left="7920" w:hanging="360"/>
      </w:pPr>
      <w:rPr>
        <w:rFonts w:hint="default" w:ascii="Wingdings" w:hAnsi="Wingdings"/>
      </w:rPr>
    </w:lvl>
  </w:abstractNum>
  <w:abstractNum w:abstractNumId="4" w15:restartNumberingAfterBreak="0">
    <w:nsid w:val="19A33F3D"/>
    <w:multiLevelType w:val="hybridMultilevel"/>
    <w:tmpl w:val="37D661B4"/>
    <w:lvl w:ilvl="0" w:tplc="FFFFFFFF">
      <w:start w:val="1"/>
      <w:numFmt w:val="bullet"/>
      <w:lvlText w:val="−"/>
      <w:lvlJc w:val="left"/>
      <w:pPr>
        <w:ind w:left="2160" w:hanging="360"/>
      </w:pPr>
      <w:rPr>
        <w:rFonts w:hint="default" w:ascii="Times New Roman" w:hAnsi="Times New Roman"/>
      </w:rPr>
    </w:lvl>
    <w:lvl w:ilvl="1" w:tplc="FFFFFFFF">
      <w:start w:val="1"/>
      <w:numFmt w:val="bullet"/>
      <w:lvlText w:val="o"/>
      <w:lvlJc w:val="left"/>
      <w:pPr>
        <w:ind w:left="2880" w:hanging="360"/>
      </w:pPr>
      <w:rPr>
        <w:rFonts w:hint="default" w:ascii="Courier New" w:hAnsi="Courier New" w:cs="Courier New"/>
      </w:rPr>
    </w:lvl>
    <w:lvl w:ilvl="2" w:tplc="FFFFFFFF" w:tentative="1">
      <w:start w:val="1"/>
      <w:numFmt w:val="bullet"/>
      <w:lvlText w:val=""/>
      <w:lvlJc w:val="left"/>
      <w:pPr>
        <w:ind w:left="3600" w:hanging="360"/>
      </w:pPr>
      <w:rPr>
        <w:rFonts w:hint="default" w:ascii="Wingdings" w:hAnsi="Wingdings"/>
      </w:rPr>
    </w:lvl>
    <w:lvl w:ilvl="3" w:tplc="FFFFFFFF" w:tentative="1">
      <w:start w:val="1"/>
      <w:numFmt w:val="bullet"/>
      <w:lvlText w:val=""/>
      <w:lvlJc w:val="left"/>
      <w:pPr>
        <w:ind w:left="4320" w:hanging="360"/>
      </w:pPr>
      <w:rPr>
        <w:rFonts w:hint="default" w:ascii="Symbol" w:hAnsi="Symbol"/>
      </w:rPr>
    </w:lvl>
    <w:lvl w:ilvl="4" w:tplc="FFFFFFFF" w:tentative="1">
      <w:start w:val="1"/>
      <w:numFmt w:val="bullet"/>
      <w:lvlText w:val="o"/>
      <w:lvlJc w:val="left"/>
      <w:pPr>
        <w:ind w:left="5040" w:hanging="360"/>
      </w:pPr>
      <w:rPr>
        <w:rFonts w:hint="default" w:ascii="Courier New" w:hAnsi="Courier New" w:cs="Courier New"/>
      </w:rPr>
    </w:lvl>
    <w:lvl w:ilvl="5" w:tplc="FFFFFFFF" w:tentative="1">
      <w:start w:val="1"/>
      <w:numFmt w:val="bullet"/>
      <w:lvlText w:val=""/>
      <w:lvlJc w:val="left"/>
      <w:pPr>
        <w:ind w:left="5760" w:hanging="360"/>
      </w:pPr>
      <w:rPr>
        <w:rFonts w:hint="default" w:ascii="Wingdings" w:hAnsi="Wingdings"/>
      </w:rPr>
    </w:lvl>
    <w:lvl w:ilvl="6" w:tplc="FFFFFFFF" w:tentative="1">
      <w:start w:val="1"/>
      <w:numFmt w:val="bullet"/>
      <w:lvlText w:val=""/>
      <w:lvlJc w:val="left"/>
      <w:pPr>
        <w:ind w:left="6480" w:hanging="360"/>
      </w:pPr>
      <w:rPr>
        <w:rFonts w:hint="default" w:ascii="Symbol" w:hAnsi="Symbol"/>
      </w:rPr>
    </w:lvl>
    <w:lvl w:ilvl="7" w:tplc="FFFFFFFF" w:tentative="1">
      <w:start w:val="1"/>
      <w:numFmt w:val="bullet"/>
      <w:lvlText w:val="o"/>
      <w:lvlJc w:val="left"/>
      <w:pPr>
        <w:ind w:left="7200" w:hanging="360"/>
      </w:pPr>
      <w:rPr>
        <w:rFonts w:hint="default" w:ascii="Courier New" w:hAnsi="Courier New" w:cs="Courier New"/>
      </w:rPr>
    </w:lvl>
    <w:lvl w:ilvl="8" w:tplc="FFFFFFFF" w:tentative="1">
      <w:start w:val="1"/>
      <w:numFmt w:val="bullet"/>
      <w:lvlText w:val=""/>
      <w:lvlJc w:val="left"/>
      <w:pPr>
        <w:ind w:left="7920" w:hanging="360"/>
      </w:pPr>
      <w:rPr>
        <w:rFonts w:hint="default" w:ascii="Wingdings" w:hAnsi="Wingdings"/>
      </w:rPr>
    </w:lvl>
  </w:abstractNum>
  <w:abstractNum w:abstractNumId="5" w15:restartNumberingAfterBreak="0">
    <w:nsid w:val="2FD077B7"/>
    <w:multiLevelType w:val="hybridMultilevel"/>
    <w:tmpl w:val="8CD2F612"/>
    <w:lvl w:ilvl="0" w:tplc="39D02FFE">
      <w:numFmt w:val="bullet"/>
      <w:lvlText w:val="-"/>
      <w:lvlJc w:val="left"/>
      <w:pPr>
        <w:ind w:left="720" w:hanging="360"/>
      </w:pPr>
      <w:rPr>
        <w:rFonts w:hint="default" w:ascii="Arial" w:hAnsi="Arial" w:eastAsia="MS Mincho" w:cs="Aria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6" w15:restartNumberingAfterBreak="0">
    <w:nsid w:val="34666832"/>
    <w:multiLevelType w:val="hybridMultilevel"/>
    <w:tmpl w:val="325EB318"/>
    <w:lvl w:ilvl="0" w:tplc="76AC1A70">
      <w:start w:val="49"/>
      <w:numFmt w:val="bullet"/>
      <w:lvlText w:val=""/>
      <w:lvlJc w:val="left"/>
      <w:pPr>
        <w:ind w:left="780" w:hanging="360"/>
      </w:pPr>
      <w:rPr>
        <w:rFonts w:hint="default" w:ascii="Symbol" w:hAnsi="Symbol" w:eastAsia="Times New Roman" w:cs="Times New Roman"/>
      </w:rPr>
    </w:lvl>
    <w:lvl w:ilvl="1" w:tplc="04240003" w:tentative="1">
      <w:start w:val="1"/>
      <w:numFmt w:val="bullet"/>
      <w:lvlText w:val="o"/>
      <w:lvlJc w:val="left"/>
      <w:pPr>
        <w:ind w:left="1500" w:hanging="360"/>
      </w:pPr>
      <w:rPr>
        <w:rFonts w:hint="default" w:ascii="Courier New" w:hAnsi="Courier New" w:cs="Courier New"/>
      </w:rPr>
    </w:lvl>
    <w:lvl w:ilvl="2" w:tplc="04240005" w:tentative="1">
      <w:start w:val="1"/>
      <w:numFmt w:val="bullet"/>
      <w:lvlText w:val=""/>
      <w:lvlJc w:val="left"/>
      <w:pPr>
        <w:ind w:left="2220" w:hanging="360"/>
      </w:pPr>
      <w:rPr>
        <w:rFonts w:hint="default" w:ascii="Wingdings" w:hAnsi="Wingdings"/>
      </w:rPr>
    </w:lvl>
    <w:lvl w:ilvl="3" w:tplc="04240001" w:tentative="1">
      <w:start w:val="1"/>
      <w:numFmt w:val="bullet"/>
      <w:lvlText w:val=""/>
      <w:lvlJc w:val="left"/>
      <w:pPr>
        <w:ind w:left="2940" w:hanging="360"/>
      </w:pPr>
      <w:rPr>
        <w:rFonts w:hint="default" w:ascii="Symbol" w:hAnsi="Symbol"/>
      </w:rPr>
    </w:lvl>
    <w:lvl w:ilvl="4" w:tplc="04240003" w:tentative="1">
      <w:start w:val="1"/>
      <w:numFmt w:val="bullet"/>
      <w:lvlText w:val="o"/>
      <w:lvlJc w:val="left"/>
      <w:pPr>
        <w:ind w:left="3660" w:hanging="360"/>
      </w:pPr>
      <w:rPr>
        <w:rFonts w:hint="default" w:ascii="Courier New" w:hAnsi="Courier New" w:cs="Courier New"/>
      </w:rPr>
    </w:lvl>
    <w:lvl w:ilvl="5" w:tplc="04240005" w:tentative="1">
      <w:start w:val="1"/>
      <w:numFmt w:val="bullet"/>
      <w:lvlText w:val=""/>
      <w:lvlJc w:val="left"/>
      <w:pPr>
        <w:ind w:left="4380" w:hanging="360"/>
      </w:pPr>
      <w:rPr>
        <w:rFonts w:hint="default" w:ascii="Wingdings" w:hAnsi="Wingdings"/>
      </w:rPr>
    </w:lvl>
    <w:lvl w:ilvl="6" w:tplc="04240001" w:tentative="1">
      <w:start w:val="1"/>
      <w:numFmt w:val="bullet"/>
      <w:lvlText w:val=""/>
      <w:lvlJc w:val="left"/>
      <w:pPr>
        <w:ind w:left="5100" w:hanging="360"/>
      </w:pPr>
      <w:rPr>
        <w:rFonts w:hint="default" w:ascii="Symbol" w:hAnsi="Symbol"/>
      </w:rPr>
    </w:lvl>
    <w:lvl w:ilvl="7" w:tplc="04240003" w:tentative="1">
      <w:start w:val="1"/>
      <w:numFmt w:val="bullet"/>
      <w:lvlText w:val="o"/>
      <w:lvlJc w:val="left"/>
      <w:pPr>
        <w:ind w:left="5820" w:hanging="360"/>
      </w:pPr>
      <w:rPr>
        <w:rFonts w:hint="default" w:ascii="Courier New" w:hAnsi="Courier New" w:cs="Courier New"/>
      </w:rPr>
    </w:lvl>
    <w:lvl w:ilvl="8" w:tplc="04240005" w:tentative="1">
      <w:start w:val="1"/>
      <w:numFmt w:val="bullet"/>
      <w:lvlText w:val=""/>
      <w:lvlJc w:val="left"/>
      <w:pPr>
        <w:ind w:left="6540" w:hanging="360"/>
      </w:pPr>
      <w:rPr>
        <w:rFonts w:hint="default" w:ascii="Wingdings" w:hAnsi="Wingdings"/>
      </w:rPr>
    </w:lvl>
  </w:abstractNum>
  <w:abstractNum w:abstractNumId="7" w15:restartNumberingAfterBreak="0">
    <w:nsid w:val="356F1470"/>
    <w:multiLevelType w:val="hybridMultilevel"/>
    <w:tmpl w:val="5F302AD0"/>
    <w:lvl w:ilvl="0" w:tplc="04240001">
      <w:start w:val="1"/>
      <w:numFmt w:val="bullet"/>
      <w:lvlText w:val=""/>
      <w:lvlJc w:val="left"/>
      <w:pPr>
        <w:ind w:left="720" w:hanging="360"/>
      </w:pPr>
      <w:rPr>
        <w:rFonts w:hint="default" w:ascii="Symbol" w:hAnsi="Symbol"/>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8" w15:restartNumberingAfterBreak="0">
    <w:nsid w:val="3AAA4F13"/>
    <w:multiLevelType w:val="hybridMultilevel"/>
    <w:tmpl w:val="19203D68"/>
    <w:lvl w:ilvl="0" w:tplc="EEF0F4E8">
      <w:numFmt w:val="bullet"/>
      <w:lvlText w:val="-"/>
      <w:lvlJc w:val="left"/>
      <w:pPr>
        <w:ind w:left="720" w:hanging="360"/>
      </w:pPr>
      <w:rPr>
        <w:rFonts w:hint="default" w:ascii="Times New Roman" w:hAnsi="Times New Roman" w:eastAsia="Times New Roman" w:cs="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9" w15:restartNumberingAfterBreak="0">
    <w:nsid w:val="3ABE1F21"/>
    <w:multiLevelType w:val="hybridMultilevel"/>
    <w:tmpl w:val="7D3E370A"/>
    <w:lvl w:ilvl="0" w:tplc="D94CF02E">
      <w:start w:val="1"/>
      <w:numFmt w:val="decimal"/>
      <w:lvlText w:val="%1."/>
      <w:lvlJc w:val="left"/>
      <w:pPr>
        <w:ind w:left="720" w:hanging="360"/>
      </w:pPr>
    </w:lvl>
    <w:lvl w:ilvl="1" w:tplc="B10C888C">
      <w:start w:val="1"/>
      <w:numFmt w:val="lowerLetter"/>
      <w:lvlText w:val="%2."/>
      <w:lvlJc w:val="left"/>
      <w:pPr>
        <w:ind w:left="1440" w:hanging="360"/>
      </w:pPr>
    </w:lvl>
    <w:lvl w:ilvl="2" w:tplc="08864660">
      <w:start w:val="1"/>
      <w:numFmt w:val="lowerRoman"/>
      <w:lvlText w:val="%3."/>
      <w:lvlJc w:val="right"/>
      <w:pPr>
        <w:ind w:left="2160" w:hanging="180"/>
      </w:pPr>
    </w:lvl>
    <w:lvl w:ilvl="3" w:tplc="33C693E6">
      <w:start w:val="1"/>
      <w:numFmt w:val="decimal"/>
      <w:lvlText w:val="%4."/>
      <w:lvlJc w:val="left"/>
      <w:pPr>
        <w:ind w:left="2880" w:hanging="360"/>
      </w:pPr>
    </w:lvl>
    <w:lvl w:ilvl="4" w:tplc="6E226FB2">
      <w:start w:val="1"/>
      <w:numFmt w:val="lowerLetter"/>
      <w:lvlText w:val="%5."/>
      <w:lvlJc w:val="left"/>
      <w:pPr>
        <w:ind w:left="3600" w:hanging="360"/>
      </w:pPr>
    </w:lvl>
    <w:lvl w:ilvl="5" w:tplc="7DEE8B2E">
      <w:start w:val="1"/>
      <w:numFmt w:val="lowerRoman"/>
      <w:lvlText w:val="%6."/>
      <w:lvlJc w:val="right"/>
      <w:pPr>
        <w:ind w:left="4320" w:hanging="180"/>
      </w:pPr>
    </w:lvl>
    <w:lvl w:ilvl="6" w:tplc="E5FC8BAA">
      <w:start w:val="1"/>
      <w:numFmt w:val="decimal"/>
      <w:lvlText w:val="%7."/>
      <w:lvlJc w:val="left"/>
      <w:pPr>
        <w:ind w:left="5040" w:hanging="360"/>
      </w:pPr>
    </w:lvl>
    <w:lvl w:ilvl="7" w:tplc="5CF81278">
      <w:start w:val="1"/>
      <w:numFmt w:val="lowerLetter"/>
      <w:lvlText w:val="%8."/>
      <w:lvlJc w:val="left"/>
      <w:pPr>
        <w:ind w:left="5760" w:hanging="360"/>
      </w:pPr>
    </w:lvl>
    <w:lvl w:ilvl="8" w:tplc="DECCD754">
      <w:start w:val="1"/>
      <w:numFmt w:val="lowerRoman"/>
      <w:lvlText w:val="%9."/>
      <w:lvlJc w:val="right"/>
      <w:pPr>
        <w:ind w:left="6480" w:hanging="180"/>
      </w:pPr>
    </w:lvl>
  </w:abstractNum>
  <w:abstractNum w:abstractNumId="10" w15:restartNumberingAfterBreak="0">
    <w:nsid w:val="49C7204B"/>
    <w:multiLevelType w:val="hybridMultilevel"/>
    <w:tmpl w:val="35205AC2"/>
    <w:lvl w:ilvl="0" w:tplc="FFFFFFFF">
      <w:start w:val="1"/>
      <w:numFmt w:val="bullet"/>
      <w:lvlText w:val="−"/>
      <w:lvlJc w:val="left"/>
      <w:pPr>
        <w:ind w:left="720" w:hanging="360"/>
      </w:pPr>
      <w:rPr>
        <w:rFonts w:hint="default" w:ascii="Times New Roman" w:hAnsi="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1" w15:restartNumberingAfterBreak="0">
    <w:nsid w:val="50D24A3A"/>
    <w:multiLevelType w:val="hybridMultilevel"/>
    <w:tmpl w:val="B78054B6"/>
    <w:lvl w:ilvl="0" w:tplc="FFFFFFFF">
      <w:start w:val="1"/>
      <w:numFmt w:val="bullet"/>
      <w:lvlText w:val="−"/>
      <w:lvlJc w:val="left"/>
      <w:pPr>
        <w:ind w:left="720" w:hanging="360"/>
      </w:pPr>
      <w:rPr>
        <w:rFonts w:hint="default" w:ascii="Times New Roman" w:hAnsi="Times New Roman"/>
      </w:rPr>
    </w:lvl>
    <w:lvl w:ilvl="1" w:tplc="04240003" w:tentative="1">
      <w:start w:val="1"/>
      <w:numFmt w:val="bullet"/>
      <w:lvlText w:val="o"/>
      <w:lvlJc w:val="left"/>
      <w:pPr>
        <w:ind w:left="1440" w:hanging="360"/>
      </w:pPr>
      <w:rPr>
        <w:rFonts w:hint="default" w:ascii="Courier New" w:hAnsi="Courier New" w:cs="Courier New"/>
      </w:rPr>
    </w:lvl>
    <w:lvl w:ilvl="2" w:tplc="04240005" w:tentative="1">
      <w:start w:val="1"/>
      <w:numFmt w:val="bullet"/>
      <w:lvlText w:val=""/>
      <w:lvlJc w:val="left"/>
      <w:pPr>
        <w:ind w:left="2160" w:hanging="360"/>
      </w:pPr>
      <w:rPr>
        <w:rFonts w:hint="default" w:ascii="Wingdings" w:hAnsi="Wingdings"/>
      </w:rPr>
    </w:lvl>
    <w:lvl w:ilvl="3" w:tplc="04240001" w:tentative="1">
      <w:start w:val="1"/>
      <w:numFmt w:val="bullet"/>
      <w:lvlText w:val=""/>
      <w:lvlJc w:val="left"/>
      <w:pPr>
        <w:ind w:left="2880" w:hanging="360"/>
      </w:pPr>
      <w:rPr>
        <w:rFonts w:hint="default" w:ascii="Symbol" w:hAnsi="Symbol"/>
      </w:rPr>
    </w:lvl>
    <w:lvl w:ilvl="4" w:tplc="04240003" w:tentative="1">
      <w:start w:val="1"/>
      <w:numFmt w:val="bullet"/>
      <w:lvlText w:val="o"/>
      <w:lvlJc w:val="left"/>
      <w:pPr>
        <w:ind w:left="3600" w:hanging="360"/>
      </w:pPr>
      <w:rPr>
        <w:rFonts w:hint="default" w:ascii="Courier New" w:hAnsi="Courier New" w:cs="Courier New"/>
      </w:rPr>
    </w:lvl>
    <w:lvl w:ilvl="5" w:tplc="04240005" w:tentative="1">
      <w:start w:val="1"/>
      <w:numFmt w:val="bullet"/>
      <w:lvlText w:val=""/>
      <w:lvlJc w:val="left"/>
      <w:pPr>
        <w:ind w:left="4320" w:hanging="360"/>
      </w:pPr>
      <w:rPr>
        <w:rFonts w:hint="default" w:ascii="Wingdings" w:hAnsi="Wingdings"/>
      </w:rPr>
    </w:lvl>
    <w:lvl w:ilvl="6" w:tplc="04240001" w:tentative="1">
      <w:start w:val="1"/>
      <w:numFmt w:val="bullet"/>
      <w:lvlText w:val=""/>
      <w:lvlJc w:val="left"/>
      <w:pPr>
        <w:ind w:left="5040" w:hanging="360"/>
      </w:pPr>
      <w:rPr>
        <w:rFonts w:hint="default" w:ascii="Symbol" w:hAnsi="Symbol"/>
      </w:rPr>
    </w:lvl>
    <w:lvl w:ilvl="7" w:tplc="04240003" w:tentative="1">
      <w:start w:val="1"/>
      <w:numFmt w:val="bullet"/>
      <w:lvlText w:val="o"/>
      <w:lvlJc w:val="left"/>
      <w:pPr>
        <w:ind w:left="5760" w:hanging="360"/>
      </w:pPr>
      <w:rPr>
        <w:rFonts w:hint="default" w:ascii="Courier New" w:hAnsi="Courier New" w:cs="Courier New"/>
      </w:rPr>
    </w:lvl>
    <w:lvl w:ilvl="8" w:tplc="04240005" w:tentative="1">
      <w:start w:val="1"/>
      <w:numFmt w:val="bullet"/>
      <w:lvlText w:val=""/>
      <w:lvlJc w:val="left"/>
      <w:pPr>
        <w:ind w:left="6480" w:hanging="360"/>
      </w:pPr>
      <w:rPr>
        <w:rFonts w:hint="default" w:ascii="Wingdings" w:hAnsi="Wingdings"/>
      </w:rPr>
    </w:lvl>
  </w:abstractNum>
  <w:abstractNum w:abstractNumId="12" w15:restartNumberingAfterBreak="0">
    <w:nsid w:val="56EB31CC"/>
    <w:multiLevelType w:val="hybridMultilevel"/>
    <w:tmpl w:val="DC8219DE"/>
    <w:lvl w:ilvl="0" w:tplc="FFFFFFFF">
      <w:start w:val="1"/>
      <w:numFmt w:val="bullet"/>
      <w:lvlText w:val="−"/>
      <w:lvlJc w:val="left"/>
      <w:pPr>
        <w:ind w:left="2160" w:hanging="360"/>
      </w:pPr>
      <w:rPr>
        <w:rFonts w:hint="default" w:ascii="Times New Roman" w:hAnsi="Times New Roman"/>
      </w:rPr>
    </w:lvl>
    <w:lvl w:ilvl="1" w:tplc="FFFFFFFF">
      <w:start w:val="1"/>
      <w:numFmt w:val="bullet"/>
      <w:lvlText w:val="o"/>
      <w:lvlJc w:val="left"/>
      <w:pPr>
        <w:ind w:left="2880" w:hanging="360"/>
      </w:pPr>
      <w:rPr>
        <w:rFonts w:hint="default" w:ascii="Courier New" w:hAnsi="Courier New" w:cs="Courier New"/>
      </w:rPr>
    </w:lvl>
    <w:lvl w:ilvl="2" w:tplc="FFFFFFFF" w:tentative="1">
      <w:start w:val="1"/>
      <w:numFmt w:val="bullet"/>
      <w:lvlText w:val=""/>
      <w:lvlJc w:val="left"/>
      <w:pPr>
        <w:ind w:left="3600" w:hanging="360"/>
      </w:pPr>
      <w:rPr>
        <w:rFonts w:hint="default" w:ascii="Wingdings" w:hAnsi="Wingdings"/>
      </w:rPr>
    </w:lvl>
    <w:lvl w:ilvl="3" w:tplc="FFFFFFFF" w:tentative="1">
      <w:start w:val="1"/>
      <w:numFmt w:val="bullet"/>
      <w:lvlText w:val=""/>
      <w:lvlJc w:val="left"/>
      <w:pPr>
        <w:ind w:left="4320" w:hanging="360"/>
      </w:pPr>
      <w:rPr>
        <w:rFonts w:hint="default" w:ascii="Symbol" w:hAnsi="Symbol"/>
      </w:rPr>
    </w:lvl>
    <w:lvl w:ilvl="4" w:tplc="FFFFFFFF" w:tentative="1">
      <w:start w:val="1"/>
      <w:numFmt w:val="bullet"/>
      <w:lvlText w:val="o"/>
      <w:lvlJc w:val="left"/>
      <w:pPr>
        <w:ind w:left="5040" w:hanging="360"/>
      </w:pPr>
      <w:rPr>
        <w:rFonts w:hint="default" w:ascii="Courier New" w:hAnsi="Courier New" w:cs="Courier New"/>
      </w:rPr>
    </w:lvl>
    <w:lvl w:ilvl="5" w:tplc="FFFFFFFF" w:tentative="1">
      <w:start w:val="1"/>
      <w:numFmt w:val="bullet"/>
      <w:lvlText w:val=""/>
      <w:lvlJc w:val="left"/>
      <w:pPr>
        <w:ind w:left="5760" w:hanging="360"/>
      </w:pPr>
      <w:rPr>
        <w:rFonts w:hint="default" w:ascii="Wingdings" w:hAnsi="Wingdings"/>
      </w:rPr>
    </w:lvl>
    <w:lvl w:ilvl="6" w:tplc="FFFFFFFF" w:tentative="1">
      <w:start w:val="1"/>
      <w:numFmt w:val="bullet"/>
      <w:lvlText w:val=""/>
      <w:lvlJc w:val="left"/>
      <w:pPr>
        <w:ind w:left="6480" w:hanging="360"/>
      </w:pPr>
      <w:rPr>
        <w:rFonts w:hint="default" w:ascii="Symbol" w:hAnsi="Symbol"/>
      </w:rPr>
    </w:lvl>
    <w:lvl w:ilvl="7" w:tplc="FFFFFFFF" w:tentative="1">
      <w:start w:val="1"/>
      <w:numFmt w:val="bullet"/>
      <w:lvlText w:val="o"/>
      <w:lvlJc w:val="left"/>
      <w:pPr>
        <w:ind w:left="7200" w:hanging="360"/>
      </w:pPr>
      <w:rPr>
        <w:rFonts w:hint="default" w:ascii="Courier New" w:hAnsi="Courier New" w:cs="Courier New"/>
      </w:rPr>
    </w:lvl>
    <w:lvl w:ilvl="8" w:tplc="FFFFFFFF" w:tentative="1">
      <w:start w:val="1"/>
      <w:numFmt w:val="bullet"/>
      <w:lvlText w:val=""/>
      <w:lvlJc w:val="left"/>
      <w:pPr>
        <w:ind w:left="7920" w:hanging="360"/>
      </w:pPr>
      <w:rPr>
        <w:rFonts w:hint="default" w:ascii="Wingdings" w:hAnsi="Wingdings"/>
      </w:rPr>
    </w:lvl>
  </w:abstractNum>
  <w:abstractNum w:abstractNumId="13" w15:restartNumberingAfterBreak="0">
    <w:nsid w:val="610D08E0"/>
    <w:multiLevelType w:val="hybridMultilevel"/>
    <w:tmpl w:val="C0AC01A6"/>
    <w:lvl w:ilvl="0" w:tplc="EEF0F4E8">
      <w:numFmt w:val="bullet"/>
      <w:lvlText w:val="-"/>
      <w:lvlJc w:val="left"/>
      <w:pPr>
        <w:ind w:left="360" w:hanging="360"/>
      </w:pPr>
      <w:rPr>
        <w:rFonts w:hint="default" w:ascii="Times New Roman" w:hAnsi="Times New Roman" w:eastAsia="Times New Roman" w:cs="Times New Roman"/>
      </w:rPr>
    </w:lvl>
    <w:lvl w:ilvl="1" w:tplc="04240003" w:tentative="1">
      <w:start w:val="1"/>
      <w:numFmt w:val="bullet"/>
      <w:lvlText w:val="o"/>
      <w:lvlJc w:val="left"/>
      <w:pPr>
        <w:ind w:left="1080" w:hanging="360"/>
      </w:pPr>
      <w:rPr>
        <w:rFonts w:hint="default" w:ascii="Courier New" w:hAnsi="Courier New" w:cs="Courier New"/>
      </w:rPr>
    </w:lvl>
    <w:lvl w:ilvl="2" w:tplc="04240005" w:tentative="1">
      <w:start w:val="1"/>
      <w:numFmt w:val="bullet"/>
      <w:lvlText w:val=""/>
      <w:lvlJc w:val="left"/>
      <w:pPr>
        <w:ind w:left="1800" w:hanging="360"/>
      </w:pPr>
      <w:rPr>
        <w:rFonts w:hint="default" w:ascii="Wingdings" w:hAnsi="Wingdings"/>
      </w:rPr>
    </w:lvl>
    <w:lvl w:ilvl="3" w:tplc="04240001" w:tentative="1">
      <w:start w:val="1"/>
      <w:numFmt w:val="bullet"/>
      <w:lvlText w:val=""/>
      <w:lvlJc w:val="left"/>
      <w:pPr>
        <w:ind w:left="2520" w:hanging="360"/>
      </w:pPr>
      <w:rPr>
        <w:rFonts w:hint="default" w:ascii="Symbol" w:hAnsi="Symbol"/>
      </w:rPr>
    </w:lvl>
    <w:lvl w:ilvl="4" w:tplc="04240003" w:tentative="1">
      <w:start w:val="1"/>
      <w:numFmt w:val="bullet"/>
      <w:lvlText w:val="o"/>
      <w:lvlJc w:val="left"/>
      <w:pPr>
        <w:ind w:left="3240" w:hanging="360"/>
      </w:pPr>
      <w:rPr>
        <w:rFonts w:hint="default" w:ascii="Courier New" w:hAnsi="Courier New" w:cs="Courier New"/>
      </w:rPr>
    </w:lvl>
    <w:lvl w:ilvl="5" w:tplc="04240005" w:tentative="1">
      <w:start w:val="1"/>
      <w:numFmt w:val="bullet"/>
      <w:lvlText w:val=""/>
      <w:lvlJc w:val="left"/>
      <w:pPr>
        <w:ind w:left="3960" w:hanging="360"/>
      </w:pPr>
      <w:rPr>
        <w:rFonts w:hint="default" w:ascii="Wingdings" w:hAnsi="Wingdings"/>
      </w:rPr>
    </w:lvl>
    <w:lvl w:ilvl="6" w:tplc="04240001" w:tentative="1">
      <w:start w:val="1"/>
      <w:numFmt w:val="bullet"/>
      <w:lvlText w:val=""/>
      <w:lvlJc w:val="left"/>
      <w:pPr>
        <w:ind w:left="4680" w:hanging="360"/>
      </w:pPr>
      <w:rPr>
        <w:rFonts w:hint="default" w:ascii="Symbol" w:hAnsi="Symbol"/>
      </w:rPr>
    </w:lvl>
    <w:lvl w:ilvl="7" w:tplc="04240003" w:tentative="1">
      <w:start w:val="1"/>
      <w:numFmt w:val="bullet"/>
      <w:lvlText w:val="o"/>
      <w:lvlJc w:val="left"/>
      <w:pPr>
        <w:ind w:left="5400" w:hanging="360"/>
      </w:pPr>
      <w:rPr>
        <w:rFonts w:hint="default" w:ascii="Courier New" w:hAnsi="Courier New" w:cs="Courier New"/>
      </w:rPr>
    </w:lvl>
    <w:lvl w:ilvl="8" w:tplc="04240005" w:tentative="1">
      <w:start w:val="1"/>
      <w:numFmt w:val="bullet"/>
      <w:lvlText w:val=""/>
      <w:lvlJc w:val="left"/>
      <w:pPr>
        <w:ind w:left="6120" w:hanging="360"/>
      </w:pPr>
      <w:rPr>
        <w:rFonts w:hint="default" w:ascii="Wingdings" w:hAnsi="Wingdings"/>
      </w:rPr>
    </w:lvl>
  </w:abstractNum>
  <w:abstractNum w:abstractNumId="14" w15:restartNumberingAfterBreak="0">
    <w:nsid w:val="6D4B6E39"/>
    <w:multiLevelType w:val="hybridMultilevel"/>
    <w:tmpl w:val="FD34548C"/>
    <w:lvl w:ilvl="0" w:tplc="0A48DDAC">
      <w:start w:val="1"/>
      <w:numFmt w:val="decimal"/>
      <w:lvlText w:val="%1."/>
      <w:lvlJc w:val="left"/>
      <w:pPr>
        <w:ind w:left="720" w:hanging="360"/>
      </w:pPr>
    </w:lvl>
    <w:lvl w:ilvl="1" w:tplc="C6925CBC">
      <w:start w:val="1"/>
      <w:numFmt w:val="lowerLetter"/>
      <w:lvlText w:val="%2."/>
      <w:lvlJc w:val="left"/>
      <w:pPr>
        <w:ind w:left="1440" w:hanging="360"/>
      </w:pPr>
    </w:lvl>
    <w:lvl w:ilvl="2" w:tplc="2B387FA8">
      <w:start w:val="1"/>
      <w:numFmt w:val="lowerRoman"/>
      <w:lvlText w:val="%3."/>
      <w:lvlJc w:val="right"/>
      <w:pPr>
        <w:ind w:left="2160" w:hanging="180"/>
      </w:pPr>
    </w:lvl>
    <w:lvl w:ilvl="3" w:tplc="EE4EE2A4">
      <w:start w:val="1"/>
      <w:numFmt w:val="decimal"/>
      <w:lvlText w:val="%4."/>
      <w:lvlJc w:val="left"/>
      <w:pPr>
        <w:ind w:left="2880" w:hanging="360"/>
      </w:pPr>
    </w:lvl>
    <w:lvl w:ilvl="4" w:tplc="6D8E6C26">
      <w:start w:val="1"/>
      <w:numFmt w:val="lowerLetter"/>
      <w:lvlText w:val="%5."/>
      <w:lvlJc w:val="left"/>
      <w:pPr>
        <w:ind w:left="3600" w:hanging="360"/>
      </w:pPr>
    </w:lvl>
    <w:lvl w:ilvl="5" w:tplc="500AFBFC">
      <w:start w:val="1"/>
      <w:numFmt w:val="lowerRoman"/>
      <w:lvlText w:val="%6."/>
      <w:lvlJc w:val="right"/>
      <w:pPr>
        <w:ind w:left="4320" w:hanging="180"/>
      </w:pPr>
    </w:lvl>
    <w:lvl w:ilvl="6" w:tplc="A4EA2848">
      <w:start w:val="1"/>
      <w:numFmt w:val="decimal"/>
      <w:lvlText w:val="%7."/>
      <w:lvlJc w:val="left"/>
      <w:pPr>
        <w:ind w:left="5040" w:hanging="360"/>
      </w:pPr>
    </w:lvl>
    <w:lvl w:ilvl="7" w:tplc="A0E01B70">
      <w:start w:val="1"/>
      <w:numFmt w:val="lowerLetter"/>
      <w:lvlText w:val="%8."/>
      <w:lvlJc w:val="left"/>
      <w:pPr>
        <w:ind w:left="5760" w:hanging="360"/>
      </w:pPr>
    </w:lvl>
    <w:lvl w:ilvl="8" w:tplc="F0E628B2">
      <w:start w:val="1"/>
      <w:numFmt w:val="lowerRoman"/>
      <w:lvlText w:val="%9."/>
      <w:lvlJc w:val="right"/>
      <w:pPr>
        <w:ind w:left="6480" w:hanging="180"/>
      </w:pPr>
    </w:lvl>
  </w:abstractNum>
  <w:num w:numId="1" w16cid:durableId="427622629">
    <w:abstractNumId w:val="14"/>
  </w:num>
  <w:num w:numId="2" w16cid:durableId="565530552">
    <w:abstractNumId w:val="0"/>
  </w:num>
  <w:num w:numId="3" w16cid:durableId="1525285779">
    <w:abstractNumId w:val="9"/>
  </w:num>
  <w:num w:numId="4" w16cid:durableId="2136679209">
    <w:abstractNumId w:val="5"/>
  </w:num>
  <w:num w:numId="5" w16cid:durableId="1037390380">
    <w:abstractNumId w:val="8"/>
  </w:num>
  <w:num w:numId="6" w16cid:durableId="1450582647">
    <w:abstractNumId w:val="3"/>
  </w:num>
  <w:num w:numId="7" w16cid:durableId="1257980474">
    <w:abstractNumId w:val="2"/>
  </w:num>
  <w:num w:numId="8" w16cid:durableId="637229495">
    <w:abstractNumId w:val="10"/>
  </w:num>
  <w:num w:numId="9" w16cid:durableId="1664699586">
    <w:abstractNumId w:val="6"/>
  </w:num>
  <w:num w:numId="10" w16cid:durableId="1275092971">
    <w:abstractNumId w:val="13"/>
  </w:num>
  <w:num w:numId="11" w16cid:durableId="316569055">
    <w:abstractNumId w:val="7"/>
  </w:num>
  <w:num w:numId="12" w16cid:durableId="158545918">
    <w:abstractNumId w:val="1"/>
  </w:num>
  <w:num w:numId="13" w16cid:durableId="1033269105">
    <w:abstractNumId w:val="4"/>
  </w:num>
  <w:num w:numId="14" w16cid:durableId="43912714">
    <w:abstractNumId w:val="11"/>
  </w:num>
  <w:num w:numId="15" w16cid:durableId="5570857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4"/>
    <w:rsid w:val="00001203"/>
    <w:rsid w:val="0001023E"/>
    <w:rsid w:val="0001061B"/>
    <w:rsid w:val="00011E13"/>
    <w:rsid w:val="00034847"/>
    <w:rsid w:val="00040678"/>
    <w:rsid w:val="00041A65"/>
    <w:rsid w:val="00042048"/>
    <w:rsid w:val="000516FE"/>
    <w:rsid w:val="000857BA"/>
    <w:rsid w:val="00090BEE"/>
    <w:rsid w:val="0009510C"/>
    <w:rsid w:val="000A038B"/>
    <w:rsid w:val="000A0BFD"/>
    <w:rsid w:val="000A11EB"/>
    <w:rsid w:val="000C0C5A"/>
    <w:rsid w:val="000D7CEB"/>
    <w:rsid w:val="000D7D74"/>
    <w:rsid w:val="000E1F12"/>
    <w:rsid w:val="000E3BBB"/>
    <w:rsid w:val="000F55AD"/>
    <w:rsid w:val="000F6AE0"/>
    <w:rsid w:val="00100F45"/>
    <w:rsid w:val="00110ECF"/>
    <w:rsid w:val="0011591F"/>
    <w:rsid w:val="00120D07"/>
    <w:rsid w:val="0012512A"/>
    <w:rsid w:val="001274D4"/>
    <w:rsid w:val="001511B5"/>
    <w:rsid w:val="00152C75"/>
    <w:rsid w:val="00182075"/>
    <w:rsid w:val="00182BB9"/>
    <w:rsid w:val="001831E5"/>
    <w:rsid w:val="001836CC"/>
    <w:rsid w:val="00186520"/>
    <w:rsid w:val="00195560"/>
    <w:rsid w:val="00196EC9"/>
    <w:rsid w:val="001B1EC7"/>
    <w:rsid w:val="001C3D48"/>
    <w:rsid w:val="001C4D36"/>
    <w:rsid w:val="001D3474"/>
    <w:rsid w:val="001D3ACB"/>
    <w:rsid w:val="001D456F"/>
    <w:rsid w:val="001E5DB0"/>
    <w:rsid w:val="001F118A"/>
    <w:rsid w:val="001F33CA"/>
    <w:rsid w:val="001F43CF"/>
    <w:rsid w:val="00203A48"/>
    <w:rsid w:val="00217C4B"/>
    <w:rsid w:val="00220EE5"/>
    <w:rsid w:val="0022122A"/>
    <w:rsid w:val="002270EF"/>
    <w:rsid w:val="00231214"/>
    <w:rsid w:val="00233E49"/>
    <w:rsid w:val="0024620C"/>
    <w:rsid w:val="00254BAF"/>
    <w:rsid w:val="00263F67"/>
    <w:rsid w:val="00291955"/>
    <w:rsid w:val="002A0B0B"/>
    <w:rsid w:val="002A3FB4"/>
    <w:rsid w:val="002A42B6"/>
    <w:rsid w:val="002A48BB"/>
    <w:rsid w:val="002B7B24"/>
    <w:rsid w:val="002D011A"/>
    <w:rsid w:val="002E0D24"/>
    <w:rsid w:val="002F245A"/>
    <w:rsid w:val="002F721B"/>
    <w:rsid w:val="00307AFC"/>
    <w:rsid w:val="00310507"/>
    <w:rsid w:val="00311CDE"/>
    <w:rsid w:val="00317908"/>
    <w:rsid w:val="00325695"/>
    <w:rsid w:val="0033466E"/>
    <w:rsid w:val="0034073F"/>
    <w:rsid w:val="00351897"/>
    <w:rsid w:val="00360FD4"/>
    <w:rsid w:val="00377D97"/>
    <w:rsid w:val="00381F80"/>
    <w:rsid w:val="00383308"/>
    <w:rsid w:val="003971B2"/>
    <w:rsid w:val="003B3E63"/>
    <w:rsid w:val="003B5D36"/>
    <w:rsid w:val="003C3296"/>
    <w:rsid w:val="003C5675"/>
    <w:rsid w:val="003D3DD2"/>
    <w:rsid w:val="003E6C8D"/>
    <w:rsid w:val="003F2E76"/>
    <w:rsid w:val="0040098E"/>
    <w:rsid w:val="00403D4E"/>
    <w:rsid w:val="00413138"/>
    <w:rsid w:val="00417D9E"/>
    <w:rsid w:val="00420333"/>
    <w:rsid w:val="00422096"/>
    <w:rsid w:val="0042222E"/>
    <w:rsid w:val="00455A3B"/>
    <w:rsid w:val="00485747"/>
    <w:rsid w:val="004869D1"/>
    <w:rsid w:val="004A0C91"/>
    <w:rsid w:val="004B1184"/>
    <w:rsid w:val="004C416C"/>
    <w:rsid w:val="004C6FC5"/>
    <w:rsid w:val="004C79DF"/>
    <w:rsid w:val="004D168D"/>
    <w:rsid w:val="004D50E6"/>
    <w:rsid w:val="004E0A99"/>
    <w:rsid w:val="004F72C7"/>
    <w:rsid w:val="00511A4F"/>
    <w:rsid w:val="005177F1"/>
    <w:rsid w:val="00524583"/>
    <w:rsid w:val="00524A1D"/>
    <w:rsid w:val="00526A7F"/>
    <w:rsid w:val="005349BD"/>
    <w:rsid w:val="005357A7"/>
    <w:rsid w:val="00543324"/>
    <w:rsid w:val="0054682D"/>
    <w:rsid w:val="00547413"/>
    <w:rsid w:val="00554CB0"/>
    <w:rsid w:val="00557A79"/>
    <w:rsid w:val="00566CA5"/>
    <w:rsid w:val="005826A2"/>
    <w:rsid w:val="00582EBC"/>
    <w:rsid w:val="005848E6"/>
    <w:rsid w:val="0059481C"/>
    <w:rsid w:val="005A4E8C"/>
    <w:rsid w:val="005B4757"/>
    <w:rsid w:val="005C5A63"/>
    <w:rsid w:val="005E7A93"/>
    <w:rsid w:val="005F00DA"/>
    <w:rsid w:val="00604AA4"/>
    <w:rsid w:val="00615D3A"/>
    <w:rsid w:val="00623F45"/>
    <w:rsid w:val="00634D66"/>
    <w:rsid w:val="0063545E"/>
    <w:rsid w:val="00645E0D"/>
    <w:rsid w:val="00650132"/>
    <w:rsid w:val="00651EEA"/>
    <w:rsid w:val="00656AEC"/>
    <w:rsid w:val="006663CA"/>
    <w:rsid w:val="006710DE"/>
    <w:rsid w:val="00686CA7"/>
    <w:rsid w:val="006B4AB2"/>
    <w:rsid w:val="006C477F"/>
    <w:rsid w:val="006C61B7"/>
    <w:rsid w:val="006D4485"/>
    <w:rsid w:val="006D55BC"/>
    <w:rsid w:val="006D59B1"/>
    <w:rsid w:val="006E0EB3"/>
    <w:rsid w:val="006F1A79"/>
    <w:rsid w:val="006F32AA"/>
    <w:rsid w:val="006F471D"/>
    <w:rsid w:val="00703F85"/>
    <w:rsid w:val="0070400D"/>
    <w:rsid w:val="0074095D"/>
    <w:rsid w:val="00747DCD"/>
    <w:rsid w:val="00752F72"/>
    <w:rsid w:val="0076120A"/>
    <w:rsid w:val="00763EF1"/>
    <w:rsid w:val="00772C9F"/>
    <w:rsid w:val="00787B9F"/>
    <w:rsid w:val="00790A58"/>
    <w:rsid w:val="00791434"/>
    <w:rsid w:val="007A41CF"/>
    <w:rsid w:val="007B73FF"/>
    <w:rsid w:val="007C02AC"/>
    <w:rsid w:val="007C17BB"/>
    <w:rsid w:val="007C377A"/>
    <w:rsid w:val="007D0CCB"/>
    <w:rsid w:val="007D16AE"/>
    <w:rsid w:val="007D2155"/>
    <w:rsid w:val="007D643E"/>
    <w:rsid w:val="0080711C"/>
    <w:rsid w:val="008265D1"/>
    <w:rsid w:val="008430D1"/>
    <w:rsid w:val="00843D0D"/>
    <w:rsid w:val="00843E7D"/>
    <w:rsid w:val="0085296B"/>
    <w:rsid w:val="00864D9A"/>
    <w:rsid w:val="00867E99"/>
    <w:rsid w:val="00874EDC"/>
    <w:rsid w:val="008752FF"/>
    <w:rsid w:val="0088546C"/>
    <w:rsid w:val="008A27D2"/>
    <w:rsid w:val="008A4D7A"/>
    <w:rsid w:val="008B08D4"/>
    <w:rsid w:val="008D2067"/>
    <w:rsid w:val="008D3C15"/>
    <w:rsid w:val="008D57B8"/>
    <w:rsid w:val="008E303D"/>
    <w:rsid w:val="008E7FC3"/>
    <w:rsid w:val="008F2FC8"/>
    <w:rsid w:val="0090555C"/>
    <w:rsid w:val="00906062"/>
    <w:rsid w:val="00910B0A"/>
    <w:rsid w:val="009467F8"/>
    <w:rsid w:val="00961432"/>
    <w:rsid w:val="0096290A"/>
    <w:rsid w:val="00976BB6"/>
    <w:rsid w:val="00982B35"/>
    <w:rsid w:val="00982EED"/>
    <w:rsid w:val="0098683F"/>
    <w:rsid w:val="009A422E"/>
    <w:rsid w:val="009B7414"/>
    <w:rsid w:val="009C4D16"/>
    <w:rsid w:val="009C7A4D"/>
    <w:rsid w:val="009D036E"/>
    <w:rsid w:val="009E208F"/>
    <w:rsid w:val="00A00DE7"/>
    <w:rsid w:val="00A03139"/>
    <w:rsid w:val="00A311B3"/>
    <w:rsid w:val="00A316D2"/>
    <w:rsid w:val="00A341AC"/>
    <w:rsid w:val="00A5030D"/>
    <w:rsid w:val="00A57373"/>
    <w:rsid w:val="00A602BA"/>
    <w:rsid w:val="00A6253F"/>
    <w:rsid w:val="00A71B2A"/>
    <w:rsid w:val="00A751E5"/>
    <w:rsid w:val="00A9333D"/>
    <w:rsid w:val="00AA1FCA"/>
    <w:rsid w:val="00AA2698"/>
    <w:rsid w:val="00AB536F"/>
    <w:rsid w:val="00AC7991"/>
    <w:rsid w:val="00AD66D6"/>
    <w:rsid w:val="00AE6318"/>
    <w:rsid w:val="00AF3E88"/>
    <w:rsid w:val="00AF52FB"/>
    <w:rsid w:val="00B01C06"/>
    <w:rsid w:val="00B03E6B"/>
    <w:rsid w:val="00B16A7B"/>
    <w:rsid w:val="00B25516"/>
    <w:rsid w:val="00B46478"/>
    <w:rsid w:val="00B47CD7"/>
    <w:rsid w:val="00B7325E"/>
    <w:rsid w:val="00B770B3"/>
    <w:rsid w:val="00B91525"/>
    <w:rsid w:val="00BA17C5"/>
    <w:rsid w:val="00BA2401"/>
    <w:rsid w:val="00BA3FD1"/>
    <w:rsid w:val="00BA7A56"/>
    <w:rsid w:val="00BB7344"/>
    <w:rsid w:val="00BC18A1"/>
    <w:rsid w:val="00BD2A89"/>
    <w:rsid w:val="00BE0642"/>
    <w:rsid w:val="00BE1A8B"/>
    <w:rsid w:val="00BE2165"/>
    <w:rsid w:val="00BF2D7D"/>
    <w:rsid w:val="00BF322F"/>
    <w:rsid w:val="00BF414B"/>
    <w:rsid w:val="00C011B0"/>
    <w:rsid w:val="00C0442B"/>
    <w:rsid w:val="00C12C71"/>
    <w:rsid w:val="00C172AD"/>
    <w:rsid w:val="00C174FE"/>
    <w:rsid w:val="00C216BF"/>
    <w:rsid w:val="00C24D12"/>
    <w:rsid w:val="00C30382"/>
    <w:rsid w:val="00C30675"/>
    <w:rsid w:val="00C3589F"/>
    <w:rsid w:val="00C46BE6"/>
    <w:rsid w:val="00C4746C"/>
    <w:rsid w:val="00C47A24"/>
    <w:rsid w:val="00C50DB1"/>
    <w:rsid w:val="00C95472"/>
    <w:rsid w:val="00CA709A"/>
    <w:rsid w:val="00CA7A60"/>
    <w:rsid w:val="00CB0490"/>
    <w:rsid w:val="00CB0D53"/>
    <w:rsid w:val="00CB595C"/>
    <w:rsid w:val="00CC1730"/>
    <w:rsid w:val="00CC452E"/>
    <w:rsid w:val="00CC4C07"/>
    <w:rsid w:val="00CD6489"/>
    <w:rsid w:val="00CE5E3E"/>
    <w:rsid w:val="00CF34BB"/>
    <w:rsid w:val="00CF35C5"/>
    <w:rsid w:val="00CF60F6"/>
    <w:rsid w:val="00D0327B"/>
    <w:rsid w:val="00D07074"/>
    <w:rsid w:val="00D13855"/>
    <w:rsid w:val="00D16998"/>
    <w:rsid w:val="00D22B97"/>
    <w:rsid w:val="00D24F22"/>
    <w:rsid w:val="00D25FB6"/>
    <w:rsid w:val="00D27986"/>
    <w:rsid w:val="00D329EF"/>
    <w:rsid w:val="00D36A7F"/>
    <w:rsid w:val="00D43BC9"/>
    <w:rsid w:val="00D63AD5"/>
    <w:rsid w:val="00D72AB4"/>
    <w:rsid w:val="00D75604"/>
    <w:rsid w:val="00D81F06"/>
    <w:rsid w:val="00D93150"/>
    <w:rsid w:val="00DA0889"/>
    <w:rsid w:val="00DB31A1"/>
    <w:rsid w:val="00DB6225"/>
    <w:rsid w:val="00DB6586"/>
    <w:rsid w:val="00DB6606"/>
    <w:rsid w:val="00DD40AE"/>
    <w:rsid w:val="00DD41A4"/>
    <w:rsid w:val="00DD4B08"/>
    <w:rsid w:val="00DE0B88"/>
    <w:rsid w:val="00DE5100"/>
    <w:rsid w:val="00DE61E1"/>
    <w:rsid w:val="00DE7AD1"/>
    <w:rsid w:val="00DE7D31"/>
    <w:rsid w:val="00E0118A"/>
    <w:rsid w:val="00E03387"/>
    <w:rsid w:val="00E07226"/>
    <w:rsid w:val="00E14626"/>
    <w:rsid w:val="00E15E38"/>
    <w:rsid w:val="00E26567"/>
    <w:rsid w:val="00E33C5E"/>
    <w:rsid w:val="00E37234"/>
    <w:rsid w:val="00E453E1"/>
    <w:rsid w:val="00E46336"/>
    <w:rsid w:val="00E56D96"/>
    <w:rsid w:val="00E60C5F"/>
    <w:rsid w:val="00E64B8E"/>
    <w:rsid w:val="00E666A6"/>
    <w:rsid w:val="00E70B84"/>
    <w:rsid w:val="00E743C6"/>
    <w:rsid w:val="00E759AF"/>
    <w:rsid w:val="00E83BAC"/>
    <w:rsid w:val="00E90D0A"/>
    <w:rsid w:val="00E96839"/>
    <w:rsid w:val="00EA2E03"/>
    <w:rsid w:val="00EB1CDF"/>
    <w:rsid w:val="00EB2B15"/>
    <w:rsid w:val="00EB5509"/>
    <w:rsid w:val="00EB6D37"/>
    <w:rsid w:val="00EB73BE"/>
    <w:rsid w:val="00EB7EAA"/>
    <w:rsid w:val="00ED5215"/>
    <w:rsid w:val="00EF30BC"/>
    <w:rsid w:val="00EF31DF"/>
    <w:rsid w:val="00F07B9F"/>
    <w:rsid w:val="00F13121"/>
    <w:rsid w:val="00F14B0D"/>
    <w:rsid w:val="00F16401"/>
    <w:rsid w:val="00F226EE"/>
    <w:rsid w:val="00F24D29"/>
    <w:rsid w:val="00F24F6B"/>
    <w:rsid w:val="00F45DD8"/>
    <w:rsid w:val="00F531EA"/>
    <w:rsid w:val="00F56BE0"/>
    <w:rsid w:val="00F7339A"/>
    <w:rsid w:val="00F835D3"/>
    <w:rsid w:val="00F856A0"/>
    <w:rsid w:val="00F86F75"/>
    <w:rsid w:val="00FA6F7A"/>
    <w:rsid w:val="00FA7C2F"/>
    <w:rsid w:val="00FB21FB"/>
    <w:rsid w:val="00FD4E13"/>
    <w:rsid w:val="00FD7E27"/>
    <w:rsid w:val="00FE4EA1"/>
    <w:rsid w:val="00FE5078"/>
    <w:rsid w:val="00FE6197"/>
    <w:rsid w:val="00FF0219"/>
    <w:rsid w:val="00FF0271"/>
    <w:rsid w:val="00FF05BC"/>
    <w:rsid w:val="00FF0E0D"/>
    <w:rsid w:val="09D85010"/>
    <w:rsid w:val="14B16543"/>
    <w:rsid w:val="17B5237B"/>
    <w:rsid w:val="219C93A4"/>
    <w:rsid w:val="2364DB6A"/>
    <w:rsid w:val="239C1728"/>
    <w:rsid w:val="255AEC02"/>
    <w:rsid w:val="28EC5E9F"/>
    <w:rsid w:val="33409310"/>
    <w:rsid w:val="37BC6833"/>
    <w:rsid w:val="40147CAC"/>
    <w:rsid w:val="42F2CA16"/>
    <w:rsid w:val="46F296C1"/>
    <w:rsid w:val="4876362D"/>
    <w:rsid w:val="5B926686"/>
    <w:rsid w:val="683F3744"/>
    <w:rsid w:val="73B5885F"/>
    <w:rsid w:val="7923B5DA"/>
    <w:rsid w:val="7D92CB7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5B8CE"/>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rsid w:val="00D72AB4"/>
    <w:rPr>
      <w:rFonts w:ascii="Calibri" w:hAnsi="Calibri" w:eastAsia="Calibri" w:cs="Times New Roman"/>
    </w:rPr>
  </w:style>
  <w:style w:type="paragraph" w:styleId="Naslov3">
    <w:name w:val="heading 3"/>
    <w:basedOn w:val="Navaden"/>
    <w:next w:val="Navaden"/>
    <w:link w:val="Naslov3Znak"/>
    <w:uiPriority w:val="9"/>
    <w:unhideWhenUsed/>
    <w:qFormat/>
    <w:rsid w:val="00D72AB4"/>
    <w:pPr>
      <w:keepNext/>
      <w:spacing w:before="240" w:after="60"/>
      <w:outlineLvl w:val="2"/>
    </w:pPr>
    <w:rPr>
      <w:rFonts w:ascii="Cambria" w:hAnsi="Cambria" w:eastAsia="Times New Roman"/>
      <w:b/>
      <w:bCs/>
      <w:sz w:val="26"/>
      <w:szCs w:val="26"/>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3Znak" w:customStyle="1">
    <w:name w:val="Naslov 3 Znak"/>
    <w:basedOn w:val="Privzetapisavaodstavka"/>
    <w:link w:val="Naslov3"/>
    <w:uiPriority w:val="9"/>
    <w:rsid w:val="00D72AB4"/>
    <w:rPr>
      <w:rFonts w:ascii="Cambria" w:hAnsi="Cambria" w:eastAsia="Times New Roman" w:cs="Times New Roman"/>
      <w:b/>
      <w:bCs/>
      <w:sz w:val="26"/>
      <w:szCs w:val="26"/>
    </w:rPr>
  </w:style>
  <w:style w:type="character" w:styleId="Hiperpovezava">
    <w:name w:val="Hyperlink"/>
    <w:uiPriority w:val="99"/>
    <w:unhideWhenUsed/>
    <w:rsid w:val="00D72AB4"/>
    <w:rPr>
      <w:color w:val="0000FF"/>
      <w:u w:val="single"/>
    </w:rPr>
  </w:style>
  <w:style w:type="paragraph" w:styleId="Pripombabesedilo">
    <w:name w:val="annotation text"/>
    <w:aliases w:val=" Znak9,Znak9,Komentar - besedilo,Komentar - besedilo1"/>
    <w:basedOn w:val="Navaden"/>
    <w:link w:val="PripombabesediloZnak"/>
    <w:uiPriority w:val="99"/>
    <w:unhideWhenUsed/>
    <w:rsid w:val="00D72AB4"/>
    <w:rPr>
      <w:sz w:val="20"/>
      <w:szCs w:val="20"/>
    </w:rPr>
  </w:style>
  <w:style w:type="character" w:styleId="PripombabesediloZnak" w:customStyle="1">
    <w:name w:val="Pripomba – besedilo Znak"/>
    <w:aliases w:val=" Znak9 Znak,Znak9 Znak,Komentar - besedilo Znak,Komentar - besedilo1 Znak"/>
    <w:basedOn w:val="Privzetapisavaodstavka"/>
    <w:link w:val="Pripombabesedilo"/>
    <w:uiPriority w:val="99"/>
    <w:rsid w:val="00D72AB4"/>
    <w:rPr>
      <w:rFonts w:ascii="Calibri" w:hAnsi="Calibri" w:eastAsia="Calibri" w:cs="Times New Roman"/>
      <w:sz w:val="20"/>
      <w:szCs w:val="20"/>
    </w:rPr>
  </w:style>
  <w:style w:type="character" w:styleId="TEKSTZnak" w:customStyle="1">
    <w:name w:val="TEKST Znak"/>
    <w:link w:val="TEKST"/>
    <w:locked/>
    <w:rsid w:val="00D72AB4"/>
    <w:rPr>
      <w:rFonts w:ascii="Trebuchet MS" w:hAnsi="Trebuchet MS" w:eastAsia="Times New Roman"/>
    </w:rPr>
  </w:style>
  <w:style w:type="paragraph" w:styleId="TEKST" w:customStyle="1">
    <w:name w:val="TEKST"/>
    <w:basedOn w:val="Navaden"/>
    <w:link w:val="TEKSTZnak"/>
    <w:rsid w:val="00D72AB4"/>
    <w:pPr>
      <w:spacing w:after="0" w:line="264" w:lineRule="auto"/>
      <w:jc w:val="both"/>
    </w:pPr>
    <w:rPr>
      <w:rFonts w:ascii="Trebuchet MS" w:hAnsi="Trebuchet MS" w:eastAsia="Times New Roman" w:cstheme="minorBidi"/>
    </w:rPr>
  </w:style>
  <w:style w:type="paragraph" w:styleId="Navaden1" w:customStyle="1">
    <w:name w:val="Navaden1"/>
    <w:basedOn w:val="Navaden"/>
    <w:rsid w:val="00D72AB4"/>
    <w:pPr>
      <w:spacing w:before="100" w:beforeAutospacing="1" w:after="100" w:afterAutospacing="1" w:line="240" w:lineRule="auto"/>
    </w:pPr>
    <w:rPr>
      <w:rFonts w:ascii="Times New Roman" w:hAnsi="Times New Roman" w:eastAsia="Times New Roman"/>
      <w:sz w:val="24"/>
      <w:szCs w:val="24"/>
      <w:lang w:eastAsia="sl-SI"/>
    </w:rPr>
  </w:style>
  <w:style w:type="character" w:styleId="Sprotnaopomba-sklic">
    <w:name w:val="footnote reference"/>
    <w:uiPriority w:val="99"/>
    <w:semiHidden/>
    <w:unhideWhenUsed/>
    <w:rsid w:val="00D72AB4"/>
    <w:rPr>
      <w:vertAlign w:val="superscript"/>
    </w:rPr>
  </w:style>
  <w:style w:type="character" w:styleId="Pripombasklic">
    <w:name w:val="annotation reference"/>
    <w:basedOn w:val="Privzetapisavaodstavka"/>
    <w:unhideWhenUsed/>
    <w:rsid w:val="007A41CF"/>
    <w:rPr>
      <w:sz w:val="16"/>
      <w:szCs w:val="16"/>
    </w:rPr>
  </w:style>
  <w:style w:type="paragraph" w:styleId="Zadevapripombe">
    <w:name w:val="annotation subject"/>
    <w:basedOn w:val="Pripombabesedilo"/>
    <w:next w:val="Pripombabesedilo"/>
    <w:link w:val="ZadevapripombeZnak"/>
    <w:uiPriority w:val="99"/>
    <w:semiHidden/>
    <w:unhideWhenUsed/>
    <w:rsid w:val="007A41CF"/>
    <w:pPr>
      <w:spacing w:line="240" w:lineRule="auto"/>
    </w:pPr>
    <w:rPr>
      <w:b/>
      <w:bCs/>
    </w:rPr>
  </w:style>
  <w:style w:type="character" w:styleId="ZadevapripombeZnak" w:customStyle="1">
    <w:name w:val="Zadeva pripombe Znak"/>
    <w:basedOn w:val="PripombabesediloZnak"/>
    <w:link w:val="Zadevapripombe"/>
    <w:uiPriority w:val="99"/>
    <w:semiHidden/>
    <w:rsid w:val="007A41CF"/>
    <w:rPr>
      <w:rFonts w:ascii="Calibri" w:hAnsi="Calibri" w:eastAsia="Calibri" w:cs="Times New Roman"/>
      <w:b/>
      <w:bCs/>
      <w:sz w:val="20"/>
      <w:szCs w:val="20"/>
    </w:rPr>
  </w:style>
  <w:style w:type="paragraph" w:styleId="Besedilooblaka">
    <w:name w:val="Balloon Text"/>
    <w:basedOn w:val="Navaden"/>
    <w:link w:val="BesedilooblakaZnak"/>
    <w:uiPriority w:val="99"/>
    <w:semiHidden/>
    <w:unhideWhenUsed/>
    <w:rsid w:val="007A41CF"/>
    <w:pPr>
      <w:spacing w:after="0" w:line="240" w:lineRule="auto"/>
    </w:pPr>
    <w:rPr>
      <w:rFonts w:ascii="Tahoma" w:hAnsi="Tahoma" w:cs="Tahoma"/>
      <w:sz w:val="16"/>
      <w:szCs w:val="16"/>
    </w:rPr>
  </w:style>
  <w:style w:type="character" w:styleId="BesedilooblakaZnak" w:customStyle="1">
    <w:name w:val="Besedilo oblačka Znak"/>
    <w:basedOn w:val="Privzetapisavaodstavka"/>
    <w:link w:val="Besedilooblaka"/>
    <w:uiPriority w:val="99"/>
    <w:semiHidden/>
    <w:rsid w:val="007A41CF"/>
    <w:rPr>
      <w:rFonts w:ascii="Tahoma" w:hAnsi="Tahoma" w:eastAsia="Calibri" w:cs="Tahoma"/>
      <w:sz w:val="16"/>
      <w:szCs w:val="16"/>
    </w:rPr>
  </w:style>
  <w:style w:type="paragraph" w:styleId="Glava">
    <w:name w:val="header"/>
    <w:basedOn w:val="Navaden"/>
    <w:link w:val="GlavaZnak"/>
    <w:uiPriority w:val="99"/>
    <w:unhideWhenUsed/>
    <w:rsid w:val="002F245A"/>
    <w:pPr>
      <w:tabs>
        <w:tab w:val="center" w:pos="4536"/>
        <w:tab w:val="right" w:pos="9072"/>
      </w:tabs>
      <w:spacing w:after="0" w:line="240" w:lineRule="auto"/>
    </w:pPr>
  </w:style>
  <w:style w:type="character" w:styleId="GlavaZnak" w:customStyle="1">
    <w:name w:val="Glava Znak"/>
    <w:basedOn w:val="Privzetapisavaodstavka"/>
    <w:link w:val="Glava"/>
    <w:uiPriority w:val="99"/>
    <w:rsid w:val="002F245A"/>
    <w:rPr>
      <w:rFonts w:ascii="Calibri" w:hAnsi="Calibri" w:eastAsia="Calibri" w:cs="Times New Roman"/>
    </w:rPr>
  </w:style>
  <w:style w:type="paragraph" w:styleId="Noga">
    <w:name w:val="footer"/>
    <w:basedOn w:val="Navaden"/>
    <w:link w:val="NogaZnak"/>
    <w:uiPriority w:val="99"/>
    <w:unhideWhenUsed/>
    <w:rsid w:val="002F245A"/>
    <w:pPr>
      <w:tabs>
        <w:tab w:val="center" w:pos="4536"/>
        <w:tab w:val="right" w:pos="9072"/>
      </w:tabs>
      <w:spacing w:after="0" w:line="240" w:lineRule="auto"/>
    </w:pPr>
  </w:style>
  <w:style w:type="character" w:styleId="NogaZnak" w:customStyle="1">
    <w:name w:val="Noga Znak"/>
    <w:basedOn w:val="Privzetapisavaodstavka"/>
    <w:link w:val="Noga"/>
    <w:uiPriority w:val="99"/>
    <w:rsid w:val="002F245A"/>
    <w:rPr>
      <w:rFonts w:ascii="Calibri" w:hAnsi="Calibri" w:eastAsia="Calibri" w:cs="Times New Roman"/>
    </w:rPr>
  </w:style>
  <w:style w:type="paragraph" w:styleId="Zgradbadokumenta">
    <w:name w:val="Document Map"/>
    <w:basedOn w:val="Navaden"/>
    <w:link w:val="ZgradbadokumentaZnak"/>
    <w:rsid w:val="00C50DB1"/>
    <w:pPr>
      <w:spacing w:after="0" w:line="240" w:lineRule="auto"/>
    </w:pPr>
    <w:rPr>
      <w:rFonts w:ascii="Tahoma" w:hAnsi="Tahoma" w:eastAsia="Times New Roman" w:cs="Tahoma"/>
      <w:sz w:val="16"/>
      <w:szCs w:val="16"/>
      <w:lang w:eastAsia="sl-SI"/>
    </w:rPr>
  </w:style>
  <w:style w:type="character" w:styleId="ZgradbadokumentaZnak" w:customStyle="1">
    <w:name w:val="Zgradba dokumenta Znak"/>
    <w:basedOn w:val="Privzetapisavaodstavka"/>
    <w:link w:val="Zgradbadokumenta"/>
    <w:rsid w:val="00C50DB1"/>
    <w:rPr>
      <w:rFonts w:ascii="Tahoma" w:hAnsi="Tahoma" w:eastAsia="Times New Roman" w:cs="Tahoma"/>
      <w:sz w:val="16"/>
      <w:szCs w:val="16"/>
      <w:lang w:eastAsia="sl-SI"/>
    </w:rPr>
  </w:style>
  <w:style w:type="paragraph" w:styleId="Sprotnaopomba-besedilo">
    <w:name w:val="footnote text"/>
    <w:basedOn w:val="Navaden"/>
    <w:link w:val="Sprotnaopomba-besediloZnak"/>
    <w:uiPriority w:val="99"/>
    <w:semiHidden/>
    <w:unhideWhenUsed/>
    <w:rsid w:val="00511A4F"/>
    <w:pPr>
      <w:spacing w:after="0" w:line="240" w:lineRule="auto"/>
    </w:pPr>
    <w:rPr>
      <w:sz w:val="20"/>
      <w:szCs w:val="20"/>
    </w:rPr>
  </w:style>
  <w:style w:type="character" w:styleId="Sprotnaopomba-besediloZnak" w:customStyle="1">
    <w:name w:val="Sprotna opomba - besedilo Znak"/>
    <w:basedOn w:val="Privzetapisavaodstavka"/>
    <w:link w:val="Sprotnaopomba-besedilo"/>
    <w:uiPriority w:val="99"/>
    <w:semiHidden/>
    <w:rsid w:val="00511A4F"/>
    <w:rPr>
      <w:rFonts w:ascii="Calibri" w:hAnsi="Calibri" w:eastAsia="Calibri" w:cs="Times New Roman"/>
      <w:sz w:val="20"/>
      <w:szCs w:val="20"/>
    </w:rPr>
  </w:style>
  <w:style w:type="paragraph" w:styleId="Revizija">
    <w:name w:val="Revision"/>
    <w:hidden/>
    <w:uiPriority w:val="99"/>
    <w:semiHidden/>
    <w:rsid w:val="00C4746C"/>
    <w:pPr>
      <w:spacing w:after="0" w:line="240" w:lineRule="auto"/>
    </w:pPr>
    <w:rPr>
      <w:rFonts w:ascii="Calibri" w:hAnsi="Calibri" w:eastAsia="Calibri" w:cs="Times New Roman"/>
    </w:rPr>
  </w:style>
  <w:style w:type="paragraph" w:styleId="len" w:customStyle="1">
    <w:name w:val="len"/>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lennaslov" w:customStyle="1">
    <w:name w:val="lennaslov"/>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paragraph" w:styleId="odstavek" w:customStyle="1">
    <w:name w:val="odstavek"/>
    <w:basedOn w:val="Navaden"/>
    <w:rsid w:val="009C7A4D"/>
    <w:pPr>
      <w:spacing w:before="100" w:beforeAutospacing="1" w:after="100" w:afterAutospacing="1" w:line="240" w:lineRule="auto"/>
    </w:pPr>
    <w:rPr>
      <w:rFonts w:ascii="Times New Roman" w:hAnsi="Times New Roman" w:eastAsia="Times New Roman"/>
      <w:sz w:val="24"/>
      <w:szCs w:val="24"/>
      <w:lang w:eastAsia="sl-SI"/>
    </w:rPr>
  </w:style>
  <w:style w:type="character" w:styleId="OdstavekseznamaZnak" w:customStyle="1">
    <w:name w:val="Odstavek seznama Znak"/>
    <w:link w:val="Odstavekseznama"/>
    <w:uiPriority w:val="34"/>
    <w:locked/>
    <w:rsid w:val="00BA17C5"/>
    <w:rPr>
      <w:rFonts w:ascii="Arial Narrow" w:hAnsi="Arial Narrow" w:eastAsia="MS Mincho"/>
    </w:rPr>
  </w:style>
  <w:style w:type="paragraph" w:styleId="Odstavekseznama">
    <w:name w:val="List Paragraph"/>
    <w:basedOn w:val="Navaden"/>
    <w:link w:val="OdstavekseznamaZnak"/>
    <w:uiPriority w:val="34"/>
    <w:qFormat/>
    <w:rsid w:val="00BA17C5"/>
    <w:pPr>
      <w:spacing w:after="0" w:line="240" w:lineRule="auto"/>
      <w:ind w:left="720"/>
      <w:contextualSpacing/>
    </w:pPr>
    <w:rPr>
      <w:rFonts w:ascii="Arial Narrow" w:hAnsi="Arial Narrow" w:eastAsia="MS Mincho" w:cstheme="minorBidi"/>
    </w:rPr>
  </w:style>
  <w:style w:type="paragraph" w:styleId="Navadensplet">
    <w:name w:val="Normal (Web)"/>
    <w:basedOn w:val="Navaden"/>
    <w:uiPriority w:val="99"/>
    <w:semiHidden/>
    <w:unhideWhenUsed/>
    <w:rsid w:val="00BA2401"/>
    <w:rPr>
      <w:rFonts w:ascii="Times New Roman" w:hAnsi="Times New Roman"/>
      <w:sz w:val="24"/>
      <w:szCs w:val="24"/>
    </w:rPr>
  </w:style>
  <w:style w:type="character" w:styleId="normaltextrun" w:customStyle="1">
    <w:name w:val="normaltextrun"/>
    <w:basedOn w:val="Privzetapisavaodstavka"/>
    <w:rsid w:val="00034847"/>
  </w:style>
  <w:style w:type="character" w:styleId="eop" w:customStyle="1">
    <w:name w:val="eop"/>
    <w:basedOn w:val="Privzetapisavaodstavka"/>
    <w:rsid w:val="00034847"/>
  </w:style>
  <w:style w:type="character" w:styleId="Nerazreenaomemba">
    <w:name w:val="Unresolved Mention"/>
    <w:basedOn w:val="Privzetapisavaodstavka"/>
    <w:uiPriority w:val="99"/>
    <w:semiHidden/>
    <w:unhideWhenUsed/>
    <w:rsid w:val="00422096"/>
    <w:rPr>
      <w:color w:val="605E5C"/>
      <w:shd w:val="clear" w:color="auto" w:fill="E1DFDD"/>
    </w:rPr>
  </w:style>
  <w:style w:type="character" w:styleId="SledenaHiperpovezava">
    <w:name w:val="FollowedHyperlink"/>
    <w:basedOn w:val="Privzetapisavaodstavka"/>
    <w:uiPriority w:val="99"/>
    <w:semiHidden/>
    <w:unhideWhenUsed/>
    <w:rsid w:val="004C6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515">
      <w:bodyDiv w:val="1"/>
      <w:marLeft w:val="0"/>
      <w:marRight w:val="0"/>
      <w:marTop w:val="0"/>
      <w:marBottom w:val="0"/>
      <w:divBdr>
        <w:top w:val="none" w:sz="0" w:space="0" w:color="auto"/>
        <w:left w:val="none" w:sz="0" w:space="0" w:color="auto"/>
        <w:bottom w:val="none" w:sz="0" w:space="0" w:color="auto"/>
        <w:right w:val="none" w:sz="0" w:space="0" w:color="auto"/>
      </w:divBdr>
    </w:div>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534079893">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 w:id="1910849025">
      <w:bodyDiv w:val="1"/>
      <w:marLeft w:val="0"/>
      <w:marRight w:val="0"/>
      <w:marTop w:val="0"/>
      <w:marBottom w:val="0"/>
      <w:divBdr>
        <w:top w:val="none" w:sz="0" w:space="0" w:color="auto"/>
        <w:left w:val="none" w:sz="0" w:space="0" w:color="auto"/>
        <w:bottom w:val="none" w:sz="0" w:space="0" w:color="auto"/>
        <w:right w:val="none" w:sz="0" w:space="0" w:color="auto"/>
      </w:divBdr>
    </w:div>
    <w:div w:id="199232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si/zbirke/projekti-in-programi/nacrt-za-okrevanje-in-odpornost/dokumenti/"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www.gov.si/zbirke/projekti-in-programi/nacrt-za-okrevanje-in-odpornost/dokumenti/"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www.ip-rs.si/"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si/drzavni-organi/ministrstva/ministrstvo-za-vzgojo-in-izobrazevanje/"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2" /><Relationship Type="http://schemas.openxmlformats.org/officeDocument/2006/relationships/hyperlink" Target="http://www.uradni-list.si/1/objava.jsp?sop=2022-01-1605" TargetMode="External" Id="R68ff270ccae34d9a" /><Relationship Type="http://schemas.openxmlformats.org/officeDocument/2006/relationships/hyperlink" Target="http://www.uradni-list.si/1/objava.jsp?sop=2022-01-2236" TargetMode="External" Id="R2df903a64b4e452a" /></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Props1.xml><?xml version="1.0" encoding="utf-8"?>
<ds:datastoreItem xmlns:ds="http://schemas.openxmlformats.org/officeDocument/2006/customXml" ds:itemID="{14FE32A3-C00C-4FC4-AAAA-5200D84E61D5}">
  <ds:schemaRefs>
    <ds:schemaRef ds:uri="http://schemas.microsoft.com/sharepoint/v3/contenttype/forms"/>
  </ds:schemaRefs>
</ds:datastoreItem>
</file>

<file path=customXml/itemProps2.xml><?xml version="1.0" encoding="utf-8"?>
<ds:datastoreItem xmlns:ds="http://schemas.openxmlformats.org/officeDocument/2006/customXml" ds:itemID="{BDCAFECE-DD43-4950-A7F7-A8DB942F09B0}">
  <ds:schemaRefs>
    <ds:schemaRef ds:uri="http://schemas.openxmlformats.org/officeDocument/2006/bibliography"/>
  </ds:schemaRefs>
</ds:datastoreItem>
</file>

<file path=customXml/itemProps3.xml><?xml version="1.0" encoding="utf-8"?>
<ds:datastoreItem xmlns:ds="http://schemas.openxmlformats.org/officeDocument/2006/customXml" ds:itemID="{086224A9-2DBA-4449-BEDD-C99B4D7A3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B7EF06-FB39-471E-9F96-F41D55C794CA}">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Ministrstvo za šolstvo in šport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Maja Kodelja</dc:creator>
  <lastModifiedBy>Maša Križman</lastModifiedBy>
  <revision>3</revision>
  <lastPrinted>2019-01-09T13:22:00.0000000Z</lastPrinted>
  <dcterms:created xsi:type="dcterms:W3CDTF">2024-04-05T07:12:00.0000000Z</dcterms:created>
  <dcterms:modified xsi:type="dcterms:W3CDTF">2024-04-05T09:03:06.2925702Z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